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85A5E" w14:textId="77777777" w:rsidR="00456E5A" w:rsidRPr="00BC6CD0" w:rsidRDefault="00456E5A" w:rsidP="00BC6CD0">
      <w:pPr>
        <w:pStyle w:val="Titel"/>
        <w:jc w:val="center"/>
        <w:rPr>
          <w:sz w:val="44"/>
        </w:rPr>
      </w:pPr>
      <w:r w:rsidRPr="00BC6CD0">
        <w:rPr>
          <w:sz w:val="44"/>
        </w:rPr>
        <w:t>Allgemeine Geschäftsbedingungen (AGB)</w:t>
      </w:r>
    </w:p>
    <w:p w14:paraId="7FAF8F1A" w14:textId="77777777" w:rsidR="00456E5A" w:rsidRPr="00BC6CD0" w:rsidRDefault="00456E5A" w:rsidP="00BC6CD0">
      <w:pPr>
        <w:pStyle w:val="Titel"/>
        <w:jc w:val="center"/>
        <w:rPr>
          <w:sz w:val="44"/>
        </w:rPr>
      </w:pPr>
      <w:r w:rsidRPr="00BC6CD0">
        <w:rPr>
          <w:sz w:val="44"/>
        </w:rPr>
        <w:t>für Internet</w:t>
      </w:r>
      <w:r w:rsidR="00577D7B" w:rsidRPr="00BC6CD0">
        <w:rPr>
          <w:sz w:val="44"/>
        </w:rPr>
        <w:t>dienstleistungen</w:t>
      </w:r>
    </w:p>
    <w:p w14:paraId="0D11D92D" w14:textId="77777777" w:rsidR="00E205BF" w:rsidRPr="00BC6CD0" w:rsidRDefault="00E205BF" w:rsidP="00BC6CD0">
      <w:pPr>
        <w:jc w:val="center"/>
        <w:rPr>
          <w:rFonts w:cs="Arial"/>
          <w:sz w:val="18"/>
        </w:rPr>
      </w:pPr>
    </w:p>
    <w:p w14:paraId="00C5493A" w14:textId="77777777" w:rsidR="00456E5A" w:rsidRPr="00577D7B" w:rsidRDefault="00456E5A" w:rsidP="00BC6CD0">
      <w:pPr>
        <w:pStyle w:val="Untertitel"/>
        <w:jc w:val="center"/>
      </w:pPr>
      <w:r w:rsidRPr="00577D7B">
        <w:t xml:space="preserve">Stand: </w:t>
      </w:r>
      <w:r w:rsidR="00CB1E83">
        <w:t>01.01.2017</w:t>
      </w:r>
    </w:p>
    <w:p w14:paraId="2B96DA30" w14:textId="77777777" w:rsidR="00456E5A" w:rsidRPr="00577D7B" w:rsidRDefault="00456E5A" w:rsidP="00BC6CD0">
      <w:pPr>
        <w:jc w:val="center"/>
        <w:rPr>
          <w:rFonts w:cs="Arial"/>
        </w:rPr>
      </w:pPr>
    </w:p>
    <w:p w14:paraId="553D2C0B" w14:textId="77777777" w:rsidR="00456E5A" w:rsidRPr="00577D7B" w:rsidRDefault="00456E5A" w:rsidP="00577D7B">
      <w:pPr>
        <w:pStyle w:val="berschrift1"/>
      </w:pPr>
      <w:r w:rsidRPr="00577D7B">
        <w:t>Grundlagen</w:t>
      </w:r>
    </w:p>
    <w:p w14:paraId="26CF87B7" w14:textId="77777777" w:rsidR="00456E5A" w:rsidRPr="00577D7B" w:rsidRDefault="00456E5A" w:rsidP="00577D7B">
      <w:pPr>
        <w:pStyle w:val="berschrift2"/>
      </w:pPr>
      <w:r w:rsidRPr="00577D7B">
        <w:t>Geltung der AGB</w:t>
      </w:r>
    </w:p>
    <w:p w14:paraId="02962DE2" w14:textId="77777777" w:rsidR="00456E5A" w:rsidRPr="00577D7B" w:rsidRDefault="00456E5A" w:rsidP="00577D7B">
      <w:r w:rsidRPr="00577D7B">
        <w:t xml:space="preserve">Diese Allgemeinen Geschäftsbedingungen (AGB) gelten für alle Lieferungen und Dienstleistungen, der </w:t>
      </w:r>
      <w:r w:rsidR="00596080" w:rsidRPr="00577D7B">
        <w:t>COSYS DATA GmbH, Stifterstraße 19, 4360 Grein, FN 457489d</w:t>
      </w:r>
      <w:r w:rsidRPr="00577D7B">
        <w:t xml:space="preserve"> (im folgenden "ISP" genannt</w:t>
      </w:r>
      <w:r w:rsidR="00596080" w:rsidRPr="00577D7B">
        <w:t>)</w:t>
      </w:r>
      <w:r w:rsidRPr="00577D7B">
        <w:t xml:space="preserve"> gegenüber dem Kunden erbringt. Die wechselseitigen Rechte und Pflichten der Vertragspartner bestimmen sich ausschließlich nach dem Inhalt des vom ISP angenommenen Auftrages und dessen Allgemeinen Geschäftsbedingungen und allenfalls bestehenden sonstigen Geschäftsbedingungen des ISP. </w:t>
      </w:r>
    </w:p>
    <w:p w14:paraId="566AE5A2" w14:textId="77777777" w:rsidR="00456E5A" w:rsidRPr="00577D7B" w:rsidRDefault="00456E5A" w:rsidP="00577D7B">
      <w:r w:rsidRPr="00577D7B">
        <w:t xml:space="preserve">Für Verträge mit Unternehmern gilt: Allgemeine Geschäftsbedingungen des Kunden gelten nur, wenn sich der ISP diesen ausdrücklich und schriftlich unterworfen hat. </w:t>
      </w:r>
    </w:p>
    <w:p w14:paraId="5DF849F9" w14:textId="77777777" w:rsidR="00456E5A" w:rsidRPr="00577D7B" w:rsidRDefault="00456E5A" w:rsidP="00577D7B">
      <w:r w:rsidRPr="00577D7B">
        <w:t>Die Geschäftsbedingungen des ISP gelten auch für künftige ergänzende Geschäfte zwischen den Vertragspartnern, auch wenn bei künftigem Vertragsabschluss nicht nochmals darauf Bezug genommen werden sollte.</w:t>
      </w:r>
    </w:p>
    <w:p w14:paraId="193AC94D" w14:textId="77777777" w:rsidR="00456E5A" w:rsidRPr="00577D7B" w:rsidRDefault="00456E5A" w:rsidP="00577D7B">
      <w:pPr>
        <w:pStyle w:val="berschrift2"/>
      </w:pPr>
      <w:r w:rsidRPr="00577D7B">
        <w:t>Zustandekommen des Vertrages, Beginn des Fristenlaufs</w:t>
      </w:r>
    </w:p>
    <w:p w14:paraId="7F493B67" w14:textId="77777777" w:rsidR="00456E5A" w:rsidRPr="00577D7B" w:rsidRDefault="00456E5A" w:rsidP="00577D7B">
      <w:r w:rsidRPr="00577D7B">
        <w:t xml:space="preserve">Ein Vertragsverhältnis zwischen dem ISP und dem Kunden kommt zu Stande, wenn der ISP nach Zugang von Bestellung oder Auftrag eine (gegenüber Unternehmern schriftliche) Auftragsbestätigung abgegeben hat, oder mit der tatsächlichen Leistungserbringung (z.B. Eröffnung des Internet-Zuganges, Bekanntgabe von User-Login und Passwort, Einrichtung von Web-Space oder Vornahme nötiger Bestellungen bei Dritten etc) begonnen hat. </w:t>
      </w:r>
    </w:p>
    <w:p w14:paraId="3778D39B" w14:textId="77777777" w:rsidR="00456E5A" w:rsidRPr="00577D7B" w:rsidRDefault="00456E5A" w:rsidP="00577D7B">
      <w:r w:rsidRPr="00577D7B">
        <w:t>Für die Berechnung von Fristen betreffend Mindestvertragsdauer, Zeitraum eines allfälligen Kündigungsverzichts uä gilt in allen Fällen, wo keine ausdrückliche Auftragsbestätigung erfolgt ist, als Vertragsbeginn der Monatserste des Monats nach Beginn der Leistungserbringung. Dies gilt nicht für das Rücktrittsrecht nach §</w:t>
      </w:r>
      <w:r w:rsidR="00412A53" w:rsidRPr="00577D7B">
        <w:t xml:space="preserve"> </w:t>
      </w:r>
      <w:r w:rsidRPr="00577D7B">
        <w:t xml:space="preserve">3 </w:t>
      </w:r>
      <w:r w:rsidR="0024169B" w:rsidRPr="00577D7B">
        <w:t xml:space="preserve">KSchG </w:t>
      </w:r>
      <w:r w:rsidRPr="00577D7B">
        <w:t>(Konsu</w:t>
      </w:r>
      <w:r w:rsidR="008254F6" w:rsidRPr="00577D7B">
        <w:t>mentenschutzgesetz)</w:t>
      </w:r>
      <w:r w:rsidR="00445FDD" w:rsidRPr="00577D7B">
        <w:t xml:space="preserve"> sowie nach § 11 FAGG (Fern- und Auswärtsgeschäfte-Gesetz)</w:t>
      </w:r>
      <w:r w:rsidR="00865869" w:rsidRPr="00577D7B">
        <w:t>.</w:t>
      </w:r>
    </w:p>
    <w:p w14:paraId="315ABE72" w14:textId="77777777" w:rsidR="00445FDD" w:rsidRPr="00577D7B" w:rsidRDefault="00445FDD" w:rsidP="004F1404">
      <w:pPr>
        <w:pStyle w:val="berschrift2"/>
      </w:pPr>
      <w:r w:rsidRPr="00577D7B">
        <w:t>Rücktrittsrecht</w:t>
      </w:r>
    </w:p>
    <w:p w14:paraId="0148ECCA" w14:textId="77777777" w:rsidR="005C019A" w:rsidRPr="00577D7B" w:rsidRDefault="005C019A" w:rsidP="00577D7B">
      <w:pPr>
        <w:rPr>
          <w:rFonts w:cs="Arial"/>
        </w:rPr>
      </w:pPr>
      <w:r w:rsidRPr="00577D7B">
        <w:rPr>
          <w:rFonts w:cs="Arial"/>
        </w:rPr>
        <w:t>Sofern der Kunde Verbraucher ist, sind auf Kundenverträge, die im Wege des Fernabsatzes oder außerhalb der Geschäftsräume von des ISP geschlossen wurden (Fern- oder Auswärtsgeschäfte, § 1 FAGG) oder im Wege von Haustürgeschäften (§ 3 KSchG) abgeschlossen wurden, die entsprechenden Bestimmungen des FAGG bzw. KSchG anzuwenden.</w:t>
      </w:r>
    </w:p>
    <w:p w14:paraId="65B0BEE6" w14:textId="77777777" w:rsidR="00445FDD" w:rsidRPr="00577D7B" w:rsidRDefault="00445FDD" w:rsidP="00577D7B">
      <w:pPr>
        <w:rPr>
          <w:rFonts w:cs="Arial"/>
        </w:rPr>
      </w:pPr>
      <w:r w:rsidRPr="00577D7B">
        <w:rPr>
          <w:rFonts w:cs="Arial"/>
        </w:rPr>
        <w:t>Bei einem Haustürgeschäft kann der Kunde, sofern sie Verbraucher im Sinn des KSchG und FAGG sind und der Vertrag bei einem Haustürgeschäft (nach § 3 KSchG) oder einem Wege des Fernabsatzes oder außerhalb der Geschäftsräume (nach § 1 FAGG) abgeschlossen wurde, binnen 14 Tagen, bei einem Wege des Fernabsatzes oder außerhalb der Geschäftsräume innerhalb von 14 Tagen ohne Angaben von Gründen ab Vertragsabschluss zurücktreten.</w:t>
      </w:r>
    </w:p>
    <w:p w14:paraId="48985C44" w14:textId="77777777" w:rsidR="005C019A" w:rsidRPr="00577D7B" w:rsidRDefault="005C019A" w:rsidP="00577D7B">
      <w:pPr>
        <w:rPr>
          <w:rFonts w:cs="Arial"/>
        </w:rPr>
      </w:pPr>
      <w:r w:rsidRPr="00577D7B">
        <w:rPr>
          <w:rFonts w:cs="Arial"/>
        </w:rPr>
        <w:t>Die Erklärung des Rücktritts von einem Fern- oder Auswärtsgeschäft ist an keine bestimmte Form gebunden. Der Verbraucher kann dafür das Muster-Widerrufsformular gemäß Anhang I Teil B FAGG verwenden</w:t>
      </w:r>
      <w:r w:rsidR="00596080" w:rsidRPr="00577D7B">
        <w:rPr>
          <w:rFonts w:cs="Arial"/>
        </w:rPr>
        <w:t xml:space="preserve">, bzw. im Annex 1 dieses Dokuments, oder auf der Homepage des ISP unter </w:t>
      </w:r>
      <w:hyperlink r:id="rId8" w:history="1">
        <w:r w:rsidR="00596080" w:rsidRPr="00577D7B">
          <w:rPr>
            <w:rStyle w:val="Hyperlink"/>
            <w:rFonts w:cs="Arial"/>
          </w:rPr>
          <w:t>https://www.cosys.cc/downloads/</w:t>
        </w:r>
      </w:hyperlink>
      <w:r w:rsidR="00596080" w:rsidRPr="00577D7B">
        <w:rPr>
          <w:rFonts w:cs="Arial"/>
        </w:rPr>
        <w:t>.</w:t>
      </w:r>
    </w:p>
    <w:p w14:paraId="1818726D" w14:textId="77777777" w:rsidR="007533FB" w:rsidRPr="00577D7B" w:rsidRDefault="00445FDD" w:rsidP="00577D7B">
      <w:pPr>
        <w:rPr>
          <w:rFonts w:cs="Arial"/>
        </w:rPr>
      </w:pPr>
      <w:r w:rsidRPr="00577D7B">
        <w:rPr>
          <w:rFonts w:cs="Arial"/>
        </w:rPr>
        <w:lastRenderedPageBreak/>
        <w:t>Der Frist beginnt bei Dienstleistungsverträgen mit dem Tag des Vertragsabschlusses.</w:t>
      </w:r>
    </w:p>
    <w:p w14:paraId="7CEA6B47" w14:textId="77777777" w:rsidR="00F05559" w:rsidRPr="00577D7B" w:rsidRDefault="00456E5A" w:rsidP="004F1404">
      <w:pPr>
        <w:pStyle w:val="berschrift2"/>
      </w:pPr>
      <w:r w:rsidRPr="00577D7B">
        <w:t>Dauer und Beendigung des Vertragsverhältnisses</w:t>
      </w:r>
    </w:p>
    <w:p w14:paraId="48227F06" w14:textId="77777777" w:rsidR="00456E5A" w:rsidRPr="00577D7B" w:rsidRDefault="00456E5A" w:rsidP="00577D7B">
      <w:pPr>
        <w:rPr>
          <w:rFonts w:cs="Arial"/>
        </w:rPr>
      </w:pPr>
      <w:r w:rsidRPr="00577D7B">
        <w:rPr>
          <w:rFonts w:cs="Arial"/>
        </w:rPr>
        <w:t>Der Vertrag wird auf unbestimmte Zeit geschlossen und kann von beiden Parteien unter</w:t>
      </w:r>
      <w:r w:rsidR="001349D8" w:rsidRPr="00577D7B">
        <w:rPr>
          <w:rFonts w:cs="Arial"/>
        </w:rPr>
        <w:t xml:space="preserve"> Einhaltung einer Kündigungsfrist von einem Monat schriftlich gekündigt werden, wobei die Kündigung mit Ende des </w:t>
      </w:r>
      <w:r w:rsidR="00577D7B" w:rsidRPr="00577D7B">
        <w:rPr>
          <w:rFonts w:cs="Arial"/>
        </w:rPr>
        <w:t>darauffolgenden</w:t>
      </w:r>
      <w:r w:rsidR="001349D8" w:rsidRPr="00577D7B">
        <w:rPr>
          <w:rFonts w:cs="Arial"/>
        </w:rPr>
        <w:t xml:space="preserve"> Monats wirksam wird.</w:t>
      </w:r>
      <w:r w:rsidRPr="00577D7B">
        <w:rPr>
          <w:rFonts w:cs="Arial"/>
        </w:rPr>
        <w:t xml:space="preserve"> </w:t>
      </w:r>
    </w:p>
    <w:p w14:paraId="6E6FE94F" w14:textId="77777777" w:rsidR="00456E5A" w:rsidRPr="00577D7B" w:rsidRDefault="00456E5A" w:rsidP="00577D7B">
      <w:pPr>
        <w:rPr>
          <w:rFonts w:cs="Arial"/>
        </w:rPr>
      </w:pPr>
      <w:r w:rsidRPr="00577D7B">
        <w:rPr>
          <w:rFonts w:cs="Arial"/>
        </w:rPr>
        <w:t>Wenn ein Kündigungsverzicht für einen bestimmten Zeitraum (für Verbraucher maximale anfängliche Mindestvertragsdauer bis zu 24 Monaten) vereinbart ist, kann eine ordentliche Kündigung seitens des Kunden erst wirksam werden, sobald dieser Zeitraum ab dem Vertragsbeginn vollständig verstrichen ist. Wird der Vertrag vor Ablauf dieses Zeitraumes durch auße</w:t>
      </w:r>
      <w:r w:rsidR="009B1FCD" w:rsidRPr="00577D7B">
        <w:rPr>
          <w:rFonts w:cs="Arial"/>
        </w:rPr>
        <w:t>rordentliche Kündigung seitens des ISP</w:t>
      </w:r>
      <w:r w:rsidRPr="00577D7B">
        <w:rPr>
          <w:rFonts w:cs="Arial"/>
        </w:rPr>
        <w:t xml:space="preserve"> beendet, dann ist vom Kunden mit Vertragsbeendigung ein Restentgelt zu bezahlen. Berechnung des Restentgelts: fixes Entgelt, das bei aufrechtem Vertrag für die Zeit zwischen vorzeitiger Vertragsbeendigung und Ende des Kündigungsverzichtes angefallen wäre.</w:t>
      </w:r>
    </w:p>
    <w:p w14:paraId="56567DA0" w14:textId="77777777" w:rsidR="009B1FCD" w:rsidRPr="00577D7B" w:rsidRDefault="009B1FCD" w:rsidP="00577D7B">
      <w:pPr>
        <w:rPr>
          <w:rFonts w:cs="Arial"/>
        </w:rPr>
      </w:pPr>
      <w:r w:rsidRPr="00577D7B">
        <w:rPr>
          <w:rFonts w:cs="Arial"/>
        </w:rPr>
        <w:t xml:space="preserve">Allfällige Entgelte bei Beendigung des Vertragsverhältnisses einschließlich einer Kostenanlastung für Endeinrichtungen sind vertraglich zu vereinbaren. </w:t>
      </w:r>
    </w:p>
    <w:p w14:paraId="4F1E3BC4" w14:textId="77777777" w:rsidR="00F05559" w:rsidRPr="00577D7B" w:rsidRDefault="00456E5A" w:rsidP="004F1404">
      <w:pPr>
        <w:pStyle w:val="berschrift2"/>
      </w:pPr>
      <w:r w:rsidRPr="00577D7B">
        <w:t>Änderungen der AGB sowie der Leistungsbeschreibung und der Entgelte</w:t>
      </w:r>
    </w:p>
    <w:p w14:paraId="55E7A378" w14:textId="77777777" w:rsidR="00456E5A" w:rsidRPr="00577D7B" w:rsidRDefault="00456E5A" w:rsidP="00577D7B">
      <w:pPr>
        <w:rPr>
          <w:rFonts w:cs="Arial"/>
        </w:rPr>
      </w:pPr>
      <w:r w:rsidRPr="00577D7B">
        <w:rPr>
          <w:rFonts w:cs="Arial"/>
        </w:rPr>
        <w:t xml:space="preserve">Änderungen der AGB, allfällige Sonderbedingungen oder der Leistungsbeschreibung können vom ISP vorgenommen werden und sind auch für bestehende Vertragsverhältnisse wirksam. Die aktuelle Fassung ist auf der Website des ISP abrufbar (bzw wird dem Kunden auf Wunsch zugesandt). Änderungen der AGB sind Verbrauchern gegenüber nur zulässig, wenn die Änderung dem Verbraucher zumutbar ist, besonders weil sie geringfügig und sachlich gerechtfertigt ist. </w:t>
      </w:r>
    </w:p>
    <w:p w14:paraId="3277278F" w14:textId="77777777" w:rsidR="00456E5A" w:rsidRPr="00577D7B" w:rsidRDefault="00456E5A" w:rsidP="00577D7B">
      <w:pPr>
        <w:rPr>
          <w:rFonts w:cs="Arial"/>
        </w:rPr>
      </w:pPr>
      <w:r w:rsidRPr="00577D7B">
        <w:rPr>
          <w:rFonts w:cs="Arial"/>
        </w:rPr>
        <w:t xml:space="preserve">Der ISP behält sich bei Änderungen der für seine Kalkulation relevanten Kosten (z.B. Personalkosten, Zusammenschaltungsgebühren, Stromkosten, TK-Leitungskosten) eine Änderung (Anhebung oder Senkung) der Entgelte vor; bei Verbrauchern darf ein erhöhtes Entgelt nur verlangt werden, soweit der Eintritt der für die Entgeltänderungen maßgeblichen Umstände nicht vom Willen des ISP anhängig ist und darf bei Verbrauchern weiters nicht für Leistungen verlangt werden, die innerhalb von zwei Monaten nach Vertragsschluss zu erbringen sind. Dies gilt auch bei Änderung oder Neueinführung von Steuern und anderen öffentlichen Abgaben, welche die Kalkulation des Entgeltes beeinflussen. </w:t>
      </w:r>
    </w:p>
    <w:p w14:paraId="2035612F" w14:textId="77777777" w:rsidR="00456E5A" w:rsidRPr="00577D7B" w:rsidRDefault="00456E5A" w:rsidP="00577D7B">
      <w:pPr>
        <w:rPr>
          <w:rFonts w:cs="Arial"/>
        </w:rPr>
      </w:pPr>
      <w:r w:rsidRPr="00577D7B">
        <w:rPr>
          <w:rFonts w:cs="Arial"/>
        </w:rPr>
        <w:t xml:space="preserve">Für alle Änderungen gilt § 25 Abs 2 und 3 TKG 2003 (Telekommunikationsgesetz 2003): Werden Kunden durch die Änderungen ausschließlich begünstigt, so können diese Änderungen durch den ISP an dem Tag der Kundmachung der Änderungen angewandt werden. Werden Kunden durch die Änderungen nicht ausschließlich begünstigt, wird eine Kundmachung der Änderungen Kunden gegenüber mindestens zwei Monate vor der Wirksamkeit der neuen Bestimmungen erfolgen. In diesem Fall wird der ISP Kunden mindestens ein Monat vor Inkrafttreten der Änderung ihren wesentlichen Inhalt zusammengefasst in schriftlicher Form, etwa durch Aufdruck auf einer periodisch erstellten Rechnung, gesondert mitteilen. Die Änderungen werden zum in der Mitteilung angeführten Zeitpunkt, frühestens allerdings nach einer einmonatigen Frist ab Mitteilung der Änderung wirksam. Der Kunde kann den jeweiligen Vertrag bis zum Inkrafttreten der Änderungen kostenlos kündigen, womit der jeweilig betroffene Vertrag mit </w:t>
      </w:r>
      <w:r w:rsidR="0050526B" w:rsidRPr="00577D7B">
        <w:rPr>
          <w:rFonts w:cs="Arial"/>
        </w:rPr>
        <w:t>sofortiger Wirkung endet. B</w:t>
      </w:r>
      <w:r w:rsidRPr="00577D7B">
        <w:rPr>
          <w:rFonts w:cs="Arial"/>
        </w:rPr>
        <w:t>is dahin</w:t>
      </w:r>
      <w:r w:rsidR="0050526B" w:rsidRPr="00577D7B">
        <w:rPr>
          <w:rFonts w:cs="Arial"/>
        </w:rPr>
        <w:t xml:space="preserve"> gelten</w:t>
      </w:r>
      <w:r w:rsidRPr="00577D7B">
        <w:rPr>
          <w:rFonts w:cs="Arial"/>
        </w:rPr>
        <w:t xml:space="preserve"> die bisherigen Vertrags</w:t>
      </w:r>
      <w:r w:rsidR="0050526B" w:rsidRPr="00577D7B">
        <w:rPr>
          <w:rFonts w:cs="Arial"/>
        </w:rPr>
        <w:t>bestimmungen und Entgelte</w:t>
      </w:r>
      <w:r w:rsidRPr="00577D7B">
        <w:rPr>
          <w:rFonts w:cs="Arial"/>
        </w:rPr>
        <w:t xml:space="preserve">. Kündigt der Kunde nicht, werden die Vertragsänderungen zum bekanntgegebenen Zeitpunkt wirksam. Der Kunde wird auf die Bedeutung seines Verhaltens sowie die eingetretenen Folgen in der an ihn gerichteten Mitteilung besonders hingewiesen. </w:t>
      </w:r>
    </w:p>
    <w:p w14:paraId="3ADDFF72" w14:textId="77777777" w:rsidR="00456E5A" w:rsidRPr="00577D7B" w:rsidRDefault="00456E5A" w:rsidP="00577D7B">
      <w:pPr>
        <w:rPr>
          <w:rFonts w:cs="Arial"/>
        </w:rPr>
      </w:pPr>
      <w:r w:rsidRPr="00577D7B">
        <w:rPr>
          <w:rFonts w:cs="Arial"/>
        </w:rPr>
        <w:t xml:space="preserve">Bei der Änderung von Entgelten ist ein Kündigungsrecht des Kunden dann ausgeschlossen, wenn es zu einer Preissenkung kommt oder die Preise gemäß einem in der Preisliste angegebenen oder sonst vereinbarten Index angepasst werden. Wurden mit dem Kunden besondere Rabatte vereinbart, nimmt der Kunde an allfälligen allgemeinen Preissenkungen nicht teil, sofern nicht ausdrücklich anderes vereinbart wurde. </w:t>
      </w:r>
    </w:p>
    <w:p w14:paraId="719D9B2B" w14:textId="77777777" w:rsidR="00F05559" w:rsidRPr="00577D7B" w:rsidRDefault="00456E5A" w:rsidP="00646CF7">
      <w:pPr>
        <w:pStyle w:val="berschrift2"/>
      </w:pPr>
      <w:r w:rsidRPr="00577D7B">
        <w:lastRenderedPageBreak/>
        <w:t>Übertragung von Rechten und Pflichten; Verbot des Wiederverkaufs; Nutzung</w:t>
      </w:r>
    </w:p>
    <w:p w14:paraId="4656A9E5" w14:textId="77777777" w:rsidR="00456E5A" w:rsidRPr="00577D7B" w:rsidRDefault="00456E5A" w:rsidP="00577D7B">
      <w:pPr>
        <w:rPr>
          <w:rFonts w:cs="Arial"/>
        </w:rPr>
      </w:pPr>
      <w:r w:rsidRPr="00577D7B">
        <w:rPr>
          <w:rFonts w:cs="Arial"/>
        </w:rPr>
        <w:t xml:space="preserve">Ohne die vorherige (und außer bei Verbrauchern) schriftliche Zustimmung sind die Kunden des ISP nicht berechtigt, die Rechte und Pflichten aus diesem Vertrag auf einen Dritten zu übertragen. </w:t>
      </w:r>
      <w:r w:rsidR="008A201F" w:rsidRPr="00577D7B">
        <w:rPr>
          <w:rFonts w:cs="Arial"/>
        </w:rPr>
        <w:t xml:space="preserve">Ausgenommen hiervon sind </w:t>
      </w:r>
      <w:r w:rsidR="003D3A2C" w:rsidRPr="00577D7B">
        <w:rPr>
          <w:rFonts w:cs="Arial"/>
        </w:rPr>
        <w:t>lediglich</w:t>
      </w:r>
      <w:r w:rsidR="008A201F" w:rsidRPr="00577D7B">
        <w:rPr>
          <w:rFonts w:cs="Arial"/>
        </w:rPr>
        <w:t xml:space="preserve"> einzelne Rechte wie zB. Rückforderungsrechte.</w:t>
      </w:r>
    </w:p>
    <w:p w14:paraId="05C097FA" w14:textId="77777777" w:rsidR="00456E5A" w:rsidRPr="00577D7B" w:rsidRDefault="00456E5A" w:rsidP="00577D7B">
      <w:pPr>
        <w:rPr>
          <w:rFonts w:cs="Arial"/>
        </w:rPr>
      </w:pPr>
      <w:r w:rsidRPr="00577D7B">
        <w:rPr>
          <w:rFonts w:cs="Arial"/>
        </w:rPr>
        <w:t xml:space="preserve">Der ISP ist ermächtigt, seine Pflichten ganz oder zum Teil, somit auch hinsichtlich einzelner Dienstleistungen, oder den gesamten Vertrag mit schuldbefreiender Wirkung einem Dritten zu überbinden und wird den Kunden hiervon verständigen. Das gilt nicht für Verbrauchergeschäfte; das Recht zum Einsatz von Erfüllungsgehilfen bleibt unberührt. </w:t>
      </w:r>
    </w:p>
    <w:p w14:paraId="489306DF" w14:textId="77777777" w:rsidR="00456E5A" w:rsidRPr="00577D7B" w:rsidRDefault="00456E5A" w:rsidP="00577D7B">
      <w:pPr>
        <w:rPr>
          <w:rFonts w:cs="Arial"/>
        </w:rPr>
      </w:pPr>
      <w:r w:rsidRPr="00577D7B">
        <w:rPr>
          <w:rFonts w:cs="Arial"/>
        </w:rPr>
        <w:t xml:space="preserve">Die Nutzung der vertraglichen Dienstleistung durch Dritte, sowie die entgeltliche Weitergabe dieser Dienstleistungen an Dritte bedarf der ausdrücklichen, und - außer gegenüber Verbrauchern - schriftlichen Zustimmung des ISP. Sofern ein Wiederverkauf vereinbart wurde, sind Wiederverkäufer jedenfalls zur Überbindung dieser Geschäftsbedingungen an ihre Vertragspartner verpflichtet und stellen den ISP diesbezüglich schad- und klaglos. </w:t>
      </w:r>
    </w:p>
    <w:p w14:paraId="4B7B6391" w14:textId="77777777" w:rsidR="00F05559" w:rsidRPr="00577D7B" w:rsidRDefault="00456E5A" w:rsidP="00646CF7">
      <w:pPr>
        <w:pStyle w:val="berschrift2"/>
      </w:pPr>
      <w:r w:rsidRPr="00577D7B">
        <w:t>Keine Vollmacht der Mitarbeiter des ISP</w:t>
      </w:r>
    </w:p>
    <w:p w14:paraId="57A78140" w14:textId="77777777" w:rsidR="00456E5A" w:rsidRPr="00577D7B" w:rsidRDefault="00456E5A" w:rsidP="00577D7B">
      <w:pPr>
        <w:rPr>
          <w:rFonts w:cs="Arial"/>
        </w:rPr>
      </w:pPr>
      <w:r w:rsidRPr="00577D7B">
        <w:rPr>
          <w:rFonts w:cs="Arial"/>
        </w:rPr>
        <w:t xml:space="preserve">Vertriebspartner oder Vertriebsmitarbeiter sowie technische Betreuer des ISP haben keine Vollmacht, für den ISP Erklärungen abzugeben, Zusagen zu treffen oder Zahlungen entgegen zu nehmen. Eine Vollmachtsbeschränkung der Vertriebspartner oder der Vertriebsmitarbeiter des ISP wirkt gegenüber Verbrauchern nur, wenn sie von der Vollmachtsbeschränkung Kenntnis hatten. </w:t>
      </w:r>
    </w:p>
    <w:p w14:paraId="50164A58" w14:textId="77777777" w:rsidR="00456E5A" w:rsidRPr="00577D7B" w:rsidRDefault="00456E5A" w:rsidP="00646CF7">
      <w:pPr>
        <w:pStyle w:val="berschrift1"/>
      </w:pPr>
      <w:r w:rsidRPr="00577D7B">
        <w:t>Leistungen aus diesem Vertrag</w:t>
      </w:r>
    </w:p>
    <w:p w14:paraId="022EE07F" w14:textId="77777777" w:rsidR="00456E5A" w:rsidRPr="00577D7B" w:rsidRDefault="00456E5A" w:rsidP="00646CF7">
      <w:pPr>
        <w:pStyle w:val="berschrift2"/>
      </w:pPr>
      <w:r w:rsidRPr="00577D7B">
        <w:t>Leistungen des ISP</w:t>
      </w:r>
    </w:p>
    <w:p w14:paraId="5B672966" w14:textId="77777777" w:rsidR="00456E5A" w:rsidRPr="00577D7B" w:rsidRDefault="00456E5A" w:rsidP="00577D7B">
      <w:pPr>
        <w:rPr>
          <w:rFonts w:cs="Arial"/>
        </w:rPr>
      </w:pPr>
      <w:r w:rsidRPr="00577D7B">
        <w:rPr>
          <w:rFonts w:cs="Arial"/>
        </w:rPr>
        <w:t xml:space="preserve">Der Umfang der vertraglichen Leistungen ergibt sich aus der jeweiligen Leistungsbeschreibung und den (allfälligen) sich darauf beziehenden (bei Unternehmern schriftlichen) Vereinbarungen der Vertragsparteien. </w:t>
      </w:r>
    </w:p>
    <w:p w14:paraId="1FAC0FEA" w14:textId="77777777" w:rsidR="00456E5A" w:rsidRPr="00577D7B" w:rsidRDefault="00456E5A" w:rsidP="00577D7B">
      <w:pPr>
        <w:rPr>
          <w:rFonts w:cs="Arial"/>
        </w:rPr>
      </w:pPr>
      <w:r w:rsidRPr="00577D7B">
        <w:rPr>
          <w:rFonts w:cs="Arial"/>
        </w:rPr>
        <w:t xml:space="preserve">Bei Internetdienstleistungen ist insbesondere zu beachten, dass der Zugang, sofern nicht ausdrücklich und – außer bei Verbrauchern – schriftlich anderes vereinbart wurde, nur eine Einzelplatznutzung durch den Kunden gestattet. </w:t>
      </w:r>
    </w:p>
    <w:p w14:paraId="26EB5708" w14:textId="77777777" w:rsidR="00456E5A" w:rsidRPr="00577D7B" w:rsidRDefault="00456E5A" w:rsidP="00646CF7">
      <w:pPr>
        <w:pStyle w:val="berschrift2"/>
      </w:pPr>
      <w:r w:rsidRPr="00577D7B">
        <w:t>Frist bei der Bereitstellung der Leistungen</w:t>
      </w:r>
    </w:p>
    <w:p w14:paraId="2D768B46" w14:textId="77777777" w:rsidR="00456E5A" w:rsidRPr="00577D7B" w:rsidRDefault="00456E5A" w:rsidP="00577D7B">
      <w:pPr>
        <w:rPr>
          <w:rFonts w:cs="Arial"/>
        </w:rPr>
      </w:pPr>
      <w:r w:rsidRPr="00577D7B">
        <w:rPr>
          <w:rFonts w:cs="Arial"/>
        </w:rPr>
        <w:t xml:space="preserve">Die Bereitstellung der Telekommunikationsdienstleistungen erfolgt in der im jeweiligen Auftragsformular oder in der Auftragsbestätigung </w:t>
      </w:r>
      <w:bookmarkStart w:id="0" w:name="OLE_LINK1"/>
      <w:bookmarkStart w:id="1" w:name="OLE_LINK2"/>
      <w:r w:rsidRPr="00577D7B">
        <w:rPr>
          <w:rFonts w:cs="Arial"/>
        </w:rPr>
        <w:t>vereinbarten Frist bzw nach dem Zeitpunkt, wo der Kunde alle ihm obliegenden technischen und sonstigen Voraussetzungen (Pkt. 2.4.) geschaffen hat</w:t>
      </w:r>
      <w:bookmarkEnd w:id="0"/>
      <w:bookmarkEnd w:id="1"/>
      <w:r w:rsidRPr="00577D7B">
        <w:rPr>
          <w:rFonts w:cs="Arial"/>
        </w:rPr>
        <w:t xml:space="preserve"> (kurz "Bereitstellungsfrist").</w:t>
      </w:r>
    </w:p>
    <w:p w14:paraId="37C9CD34" w14:textId="77777777" w:rsidR="00456E5A" w:rsidRPr="00577D7B" w:rsidRDefault="00456E5A" w:rsidP="00577D7B">
      <w:pPr>
        <w:rPr>
          <w:rFonts w:cs="Arial"/>
        </w:rPr>
      </w:pPr>
      <w:r w:rsidRPr="00577D7B">
        <w:rPr>
          <w:rFonts w:cs="Arial"/>
        </w:rPr>
        <w:t xml:space="preserve">Wird die Bereitstellungsfrist aus Gründen, die vom ISP zu vertreten sind, nicht eingehalten, verpflichtet sich der ISP, dem Kunden eine Gutschrift in der Höhe von EUR 13,-- exkl USt pro Woche der Überschreitung der Bereitstellungsfrist zu gewähren, wenn die Bereitstellungsfrist um mehr als vier Wochen überschritten wird. Dies gilt nicht, wenn die Nichteinhaltung der Bereitstellungsfrist auf Verzögerungen bei Leistungen durch Dritte, die nicht Erfüllungsgehilfen des ISP sind, zurückzuführen ist. Jedenfalls ist </w:t>
      </w:r>
      <w:r w:rsidR="00CB1E83" w:rsidRPr="00577D7B">
        <w:rPr>
          <w:rFonts w:cs="Arial"/>
        </w:rPr>
        <w:t>darüberhinausgehender</w:t>
      </w:r>
      <w:r w:rsidRPr="00577D7B">
        <w:rPr>
          <w:rFonts w:cs="Arial"/>
        </w:rPr>
        <w:t xml:space="preserve"> Schadenersatz ausgeschlossen, bei Verbrauchern jedoch nur bei leichter Fahrlässigkeit und nicht bei Personenschäden.</w:t>
      </w:r>
    </w:p>
    <w:p w14:paraId="53D21663" w14:textId="77777777" w:rsidR="00456E5A" w:rsidRPr="00577D7B" w:rsidRDefault="00456E5A" w:rsidP="00646CF7">
      <w:pPr>
        <w:pStyle w:val="berschrift2"/>
      </w:pPr>
      <w:r w:rsidRPr="00577D7B">
        <w:t>Störungsbehebung</w:t>
      </w:r>
    </w:p>
    <w:p w14:paraId="3DB1AD48" w14:textId="77777777" w:rsidR="00456E5A" w:rsidRPr="00577D7B" w:rsidRDefault="00456E5A" w:rsidP="00577D7B">
      <w:pPr>
        <w:rPr>
          <w:rFonts w:cs="Arial"/>
        </w:rPr>
      </w:pPr>
      <w:r w:rsidRPr="00577D7B">
        <w:rPr>
          <w:rFonts w:cs="Arial"/>
        </w:rPr>
        <w:t>Störungen der Telekommunikationsdienstleistungen, welche vom ISP zu verantworten sind, werden spätestens innerhalb von zwei Wochen behoben. Bei Überschreitung dieser Frist gilt Pkt 2.2. sinngemäß.</w:t>
      </w:r>
    </w:p>
    <w:p w14:paraId="64516A69" w14:textId="77777777" w:rsidR="00456E5A" w:rsidRPr="00577D7B" w:rsidRDefault="00456E5A" w:rsidP="00577D7B">
      <w:pPr>
        <w:rPr>
          <w:rFonts w:cs="Arial"/>
        </w:rPr>
      </w:pPr>
      <w:r w:rsidRPr="00577D7B">
        <w:rPr>
          <w:rFonts w:cs="Arial"/>
        </w:rPr>
        <w:t xml:space="preserve">Der Kunde hat den ISP bei der Lokalisierung des Störungs- und Fehlerortes im Rahmen seiner Möglichkeiten zu unterstützen und dem ISP oder von ihm beauftragten Dritten jederzeit zur </w:t>
      </w:r>
      <w:r w:rsidRPr="00577D7B">
        <w:rPr>
          <w:rFonts w:cs="Arial"/>
        </w:rPr>
        <w:lastRenderedPageBreak/>
        <w:t>Ermöglichung der Störungsbehebung den nötigen Zutritt zu gewähren. Wird der ISP bzw. von ihm beauftragte Dritte zu einer Störungsbehebung gerufen und wird festgestellt, dass keine Störung bei der Bereitstellung der vertraglich vereinbarten Dienste vorliegt</w:t>
      </w:r>
      <w:r w:rsidR="000A6085" w:rsidRPr="00577D7B">
        <w:rPr>
          <w:rFonts w:cs="Arial"/>
        </w:rPr>
        <w:t>, jedoch die Entstörung ohne Vorliegen eines berechtigten Entstörungsgrundes vom Kunden aus einem ihm zurechenbaren schuldhaften Irrtum eine</w:t>
      </w:r>
      <w:r w:rsidR="008A201F" w:rsidRPr="00577D7B">
        <w:rPr>
          <w:rFonts w:cs="Arial"/>
        </w:rPr>
        <w:t xml:space="preserve"> beauftragt </w:t>
      </w:r>
      <w:r w:rsidR="000A6085" w:rsidRPr="00577D7B">
        <w:rPr>
          <w:rFonts w:cs="Arial"/>
        </w:rPr>
        <w:t>wurde</w:t>
      </w:r>
      <w:r w:rsidR="008A201F" w:rsidRPr="00577D7B">
        <w:rPr>
          <w:rFonts w:cs="Arial"/>
        </w:rPr>
        <w:t xml:space="preserve"> </w:t>
      </w:r>
      <w:r w:rsidRPr="00577D7B">
        <w:rPr>
          <w:rFonts w:cs="Arial"/>
        </w:rPr>
        <w:t xml:space="preserve">bzw. die Störung </w:t>
      </w:r>
      <w:r w:rsidR="008A201F" w:rsidRPr="00577D7B">
        <w:rPr>
          <w:rFonts w:cs="Arial"/>
        </w:rPr>
        <w:t xml:space="preserve">selbstverschuldet </w:t>
      </w:r>
      <w:r w:rsidRPr="00577D7B">
        <w:rPr>
          <w:rFonts w:cs="Arial"/>
        </w:rPr>
        <w:t xml:space="preserve">vom Kunden zu vertreten ist, hat der Kunde dem ISP jeden ihm dadurch entstandenen Aufwand </w:t>
      </w:r>
      <w:r w:rsidR="008A201F" w:rsidRPr="00577D7B">
        <w:rPr>
          <w:rFonts w:cs="Arial"/>
        </w:rPr>
        <w:t>(S</w:t>
      </w:r>
      <w:r w:rsidR="00017A19" w:rsidRPr="00577D7B">
        <w:rPr>
          <w:rFonts w:cs="Arial"/>
        </w:rPr>
        <w:t xml:space="preserve">tundensatz </w:t>
      </w:r>
      <w:r w:rsidR="00596080" w:rsidRPr="00577D7B">
        <w:rPr>
          <w:rFonts w:cs="Arial"/>
        </w:rPr>
        <w:t>€ 100,--</w:t>
      </w:r>
      <w:r w:rsidR="00104CCB" w:rsidRPr="00577D7B">
        <w:rPr>
          <w:rFonts w:cs="Arial"/>
        </w:rPr>
        <w:t xml:space="preserve"> inkl. USt.;</w:t>
      </w:r>
      <w:r w:rsidR="008A201F" w:rsidRPr="00577D7B">
        <w:rPr>
          <w:rFonts w:cs="Arial"/>
        </w:rPr>
        <w:t xml:space="preserve"> Fahrtkosten </w:t>
      </w:r>
      <w:r w:rsidR="00596080" w:rsidRPr="00577D7B">
        <w:rPr>
          <w:rFonts w:cs="Arial"/>
        </w:rPr>
        <w:t>€ 0,50</w:t>
      </w:r>
      <w:r w:rsidR="00104CCB" w:rsidRPr="00577D7B">
        <w:rPr>
          <w:rFonts w:cs="Arial"/>
        </w:rPr>
        <w:t xml:space="preserve"> inkl. USt.</w:t>
      </w:r>
      <w:r w:rsidR="00596080" w:rsidRPr="00577D7B">
        <w:rPr>
          <w:rFonts w:cs="Arial"/>
        </w:rPr>
        <w:t xml:space="preserve"> je Kilometer</w:t>
      </w:r>
      <w:r w:rsidR="008A201F" w:rsidRPr="00577D7B">
        <w:rPr>
          <w:rFonts w:cs="Arial"/>
        </w:rPr>
        <w:t xml:space="preserve">) </w:t>
      </w:r>
      <w:r w:rsidRPr="00577D7B">
        <w:rPr>
          <w:rFonts w:cs="Arial"/>
        </w:rPr>
        <w:t>zu ersetzen.</w:t>
      </w:r>
    </w:p>
    <w:p w14:paraId="226C3462" w14:textId="77777777" w:rsidR="00456E5A" w:rsidRPr="00577D7B" w:rsidRDefault="00456E5A" w:rsidP="00646CF7">
      <w:pPr>
        <w:pStyle w:val="berschrift2"/>
      </w:pPr>
      <w:r w:rsidRPr="00577D7B">
        <w:t>Mitwirkungspflichten des Kunden</w:t>
      </w:r>
    </w:p>
    <w:p w14:paraId="2C225F35" w14:textId="77777777" w:rsidR="00456E5A" w:rsidRPr="00577D7B" w:rsidRDefault="00456E5A" w:rsidP="00577D7B">
      <w:pPr>
        <w:rPr>
          <w:rFonts w:cs="Arial"/>
        </w:rPr>
      </w:pPr>
      <w:r w:rsidRPr="00577D7B">
        <w:rPr>
          <w:rFonts w:cs="Arial"/>
        </w:rPr>
        <w:t xml:space="preserve">Der Kunde stellt, falls erforderlich, auf seine Kosten sämtliche für die reibungslose Installation notwendige Hard- und Software in seiner Teilnehmerendeinrichtung sowie sonstige nötige Geräte zur Verfügung, sofern diese nicht aufgrund besonderer Vereinbarung vom ISP beizustellen sind. Der Kunde stellt ferner alle weiteren notwendigen technischen Voraussetzungen (z.B. Stromversorgung, geeignete Räume etc.) auf seine Kosten zur Verfügung und wird allenfalls erforderliche Zustimmungen Dritter einholen und alle erforderlichen Aufklärungen leisten (einschließlich Verlauf von Elektro- und Wasserleitungen), um eine reibungslose Installation zu ermöglichen. </w:t>
      </w:r>
    </w:p>
    <w:p w14:paraId="3DAB324C" w14:textId="77777777" w:rsidR="00456E5A" w:rsidRPr="00577D7B" w:rsidRDefault="00456E5A" w:rsidP="00646CF7">
      <w:pPr>
        <w:pStyle w:val="berschrift2"/>
      </w:pPr>
      <w:r w:rsidRPr="00577D7B">
        <w:t>Dienst</w:t>
      </w:r>
      <w:r w:rsidR="00BE7679" w:rsidRPr="00577D7B">
        <w:t>e</w:t>
      </w:r>
      <w:r w:rsidRPr="00577D7B">
        <w:t>qualität</w:t>
      </w:r>
      <w:r w:rsidR="006A7A90" w:rsidRPr="00577D7B">
        <w:t xml:space="preserve"> und Verkehrsmanagementmaßnahmen</w:t>
      </w:r>
    </w:p>
    <w:p w14:paraId="6BB5505E" w14:textId="77777777" w:rsidR="00331ABE" w:rsidRPr="00577D7B" w:rsidRDefault="00456E5A" w:rsidP="00577D7B">
      <w:pPr>
        <w:rPr>
          <w:rFonts w:cs="Arial"/>
        </w:rPr>
      </w:pPr>
      <w:r w:rsidRPr="00577D7B">
        <w:rPr>
          <w:rFonts w:cs="Arial"/>
        </w:rPr>
        <w:t>Der ISP trägt dafür Sorge, dass die vereinbarte Dienstequalität gewährleistet wird. Die Entschädigung bzw Erstattung bei Nichteinhaltung der Dienstequalität richtet sich nach den Haftungsbestimmungen des Pkt</w:t>
      </w:r>
      <w:r w:rsidR="006A7A90" w:rsidRPr="00577D7B">
        <w:rPr>
          <w:rFonts w:cs="Arial"/>
        </w:rPr>
        <w:t>.</w:t>
      </w:r>
      <w:r w:rsidRPr="00577D7B">
        <w:rPr>
          <w:rFonts w:cs="Arial"/>
        </w:rPr>
        <w:t xml:space="preserve"> 6</w:t>
      </w:r>
      <w:r w:rsidR="006A7A90" w:rsidRPr="00577D7B">
        <w:rPr>
          <w:rFonts w:cs="Arial"/>
        </w:rPr>
        <w:t>.</w:t>
      </w:r>
    </w:p>
    <w:p w14:paraId="25D92049" w14:textId="77777777" w:rsidR="004C5388" w:rsidRPr="00577D7B" w:rsidRDefault="00331ABE" w:rsidP="00577D7B">
      <w:pPr>
        <w:rPr>
          <w:rFonts w:cs="Arial"/>
        </w:rPr>
      </w:pPr>
      <w:r w:rsidRPr="00577D7B">
        <w:rPr>
          <w:rFonts w:cs="Arial"/>
        </w:rPr>
        <w:t>W</w:t>
      </w:r>
      <w:r w:rsidR="005F6198" w:rsidRPr="00577D7B">
        <w:rPr>
          <w:rFonts w:cs="Arial"/>
        </w:rPr>
        <w:t xml:space="preserve">ir messen unser Netz </w:t>
      </w:r>
      <w:r w:rsidR="00104CCB" w:rsidRPr="00577D7B">
        <w:rPr>
          <w:rFonts w:cs="Arial"/>
        </w:rPr>
        <w:t>mehrmals Täglich</w:t>
      </w:r>
      <w:r w:rsidRPr="00577D7B">
        <w:rPr>
          <w:rFonts w:cs="Arial"/>
        </w:rPr>
        <w:t xml:space="preserve"> um Überlastungen zu vermeiden.</w:t>
      </w:r>
      <w:r w:rsidR="005F6198" w:rsidRPr="00577D7B">
        <w:rPr>
          <w:rFonts w:cs="Arial"/>
        </w:rPr>
        <w:t xml:space="preserve"> Der Verkehr in unserem Netz wird auf folgende Weise gemessen: </w:t>
      </w:r>
      <w:r w:rsidR="00104CCB" w:rsidRPr="00577D7B">
        <w:rPr>
          <w:rFonts w:cs="Arial"/>
        </w:rPr>
        <w:t>SNMP/RRD Tool</w:t>
      </w:r>
      <w:r w:rsidR="005F6198" w:rsidRPr="00577D7B">
        <w:rPr>
          <w:rFonts w:cs="Arial"/>
        </w:rPr>
        <w:t xml:space="preserve">. Weitere Informationen entnehmen sie unserer Webseite unter </w:t>
      </w:r>
      <w:hyperlink r:id="rId9" w:history="1">
        <w:r w:rsidR="00104CCB" w:rsidRPr="00577D7B">
          <w:rPr>
            <w:rStyle w:val="Hyperlink"/>
            <w:rFonts w:cs="Arial"/>
          </w:rPr>
          <w:t>https://www.cosys.cc</w:t>
        </w:r>
      </w:hyperlink>
      <w:r w:rsidRPr="00577D7B">
        <w:rPr>
          <w:rFonts w:cs="Arial"/>
        </w:rPr>
        <w:t xml:space="preserve">. </w:t>
      </w:r>
    </w:p>
    <w:p w14:paraId="15B846FF" w14:textId="77777777" w:rsidR="00456E5A" w:rsidRPr="00577D7B" w:rsidRDefault="009713BF" w:rsidP="00577D7B">
      <w:pPr>
        <w:rPr>
          <w:rFonts w:cs="Arial"/>
        </w:rPr>
      </w:pPr>
      <w:r w:rsidRPr="00577D7B">
        <w:rPr>
          <w:rFonts w:cs="Arial"/>
        </w:rPr>
        <w:t>Ein behördlicher Auftrag oder ei</w:t>
      </w:r>
      <w:r w:rsidR="00780413" w:rsidRPr="00577D7B">
        <w:rPr>
          <w:rFonts w:cs="Arial"/>
        </w:rPr>
        <w:t>ne gerichtliche Anordnung kann den ISP rechtlich verpflichten den</w:t>
      </w:r>
      <w:r w:rsidRPr="00577D7B">
        <w:rPr>
          <w:rFonts w:cs="Arial"/>
        </w:rPr>
        <w:t xml:space="preserve"> Anschluss</w:t>
      </w:r>
      <w:r w:rsidR="00780413" w:rsidRPr="00577D7B">
        <w:rPr>
          <w:rFonts w:cs="Arial"/>
        </w:rPr>
        <w:t xml:space="preserve"> der Kunde</w:t>
      </w:r>
      <w:r w:rsidR="00C86964" w:rsidRPr="00577D7B">
        <w:rPr>
          <w:rFonts w:cs="Arial"/>
        </w:rPr>
        <w:t>n</w:t>
      </w:r>
      <w:r w:rsidRPr="00577D7B">
        <w:rPr>
          <w:rFonts w:cs="Arial"/>
        </w:rPr>
        <w:t xml:space="preserve"> zu überwachen oder den Zugang zu bestimm</w:t>
      </w:r>
      <w:r w:rsidR="00780413" w:rsidRPr="00577D7B">
        <w:rPr>
          <w:rFonts w:cs="Arial"/>
        </w:rPr>
        <w:t>ten Websites zu sperren. Wenn der ISP</w:t>
      </w:r>
      <w:r w:rsidRPr="00577D7B">
        <w:rPr>
          <w:rFonts w:cs="Arial"/>
        </w:rPr>
        <w:t xml:space="preserve"> verpflichtet </w:t>
      </w:r>
      <w:r w:rsidR="00780413" w:rsidRPr="00577D7B">
        <w:rPr>
          <w:rFonts w:cs="Arial"/>
        </w:rPr>
        <w:t>wird</w:t>
      </w:r>
      <w:r w:rsidRPr="00577D7B">
        <w:rPr>
          <w:rFonts w:cs="Arial"/>
        </w:rPr>
        <w:t xml:space="preserve"> eine Website zu sperren, kann diese Website nicht mehr über den ISPs Anschluss erreicht werden</w:t>
      </w:r>
      <w:r w:rsidR="00780413" w:rsidRPr="00577D7B">
        <w:rPr>
          <w:rFonts w:cs="Arial"/>
        </w:rPr>
        <w:t>.</w:t>
      </w:r>
    </w:p>
    <w:p w14:paraId="59885A22" w14:textId="77777777" w:rsidR="00104CCB" w:rsidRPr="00577D7B" w:rsidRDefault="009713BF" w:rsidP="00577D7B">
      <w:pPr>
        <w:rPr>
          <w:rFonts w:cs="Arial"/>
        </w:rPr>
      </w:pPr>
      <w:r w:rsidRPr="00577D7B">
        <w:rPr>
          <w:rFonts w:cs="Arial"/>
        </w:rPr>
        <w:t xml:space="preserve">Um die Integrität und Sicherheit </w:t>
      </w:r>
      <w:r w:rsidR="00780413" w:rsidRPr="00577D7B">
        <w:rPr>
          <w:rFonts w:cs="Arial"/>
        </w:rPr>
        <w:t>des</w:t>
      </w:r>
      <w:r w:rsidRPr="00577D7B">
        <w:rPr>
          <w:rFonts w:cs="Arial"/>
        </w:rPr>
        <w:t xml:space="preserve"> Netzes zu schützen se</w:t>
      </w:r>
      <w:r w:rsidR="00104CCB" w:rsidRPr="00577D7B">
        <w:rPr>
          <w:rFonts w:cs="Arial"/>
        </w:rPr>
        <w:t>tz</w:t>
      </w:r>
      <w:r w:rsidR="00780413" w:rsidRPr="00577D7B">
        <w:rPr>
          <w:rFonts w:cs="Arial"/>
        </w:rPr>
        <w:t>t der ISP</w:t>
      </w:r>
      <w:r w:rsidRPr="00577D7B">
        <w:rPr>
          <w:rFonts w:cs="Arial"/>
        </w:rPr>
        <w:t xml:space="preserve"> Verkehrsmanagem</w:t>
      </w:r>
      <w:r w:rsidR="00335B3F" w:rsidRPr="00577D7B">
        <w:rPr>
          <w:rFonts w:cs="Arial"/>
        </w:rPr>
        <w:t xml:space="preserve">entmaßnahmen ein. </w:t>
      </w:r>
    </w:p>
    <w:p w14:paraId="5EF6BEB7" w14:textId="77777777" w:rsidR="00104CCB" w:rsidRPr="00577D7B" w:rsidRDefault="00104CCB" w:rsidP="00577D7B">
      <w:pPr>
        <w:rPr>
          <w:rFonts w:cs="Arial"/>
        </w:rPr>
      </w:pPr>
      <w:r w:rsidRPr="00577D7B">
        <w:rPr>
          <w:rFonts w:cs="Arial"/>
        </w:rPr>
        <w:t>Durch Verkehrsmanagementmaßnahmen kann sich die Leistung ihres Internetzugangsprodukts in verschiedenen Verkehrskategorien für die Dauer der außergewöhnlichen Verkehrsauslastung verschlechtern. Wenn es zu einer außergewöhnlichen oder vorübergehenden Netzüberlastung kommt, kann, sofern eine eindeutige Erkennbarkeit dieser Services durch</w:t>
      </w:r>
      <w:r w:rsidR="00A26381" w:rsidRPr="00577D7B">
        <w:rPr>
          <w:rFonts w:cs="Arial"/>
        </w:rPr>
        <w:t xml:space="preserve"> </w:t>
      </w:r>
      <w:r w:rsidRPr="00577D7B">
        <w:rPr>
          <w:rFonts w:cs="Arial"/>
        </w:rPr>
        <w:t>Übertragungsprotokolle, Verkehrsflussverhalten oder Verträge mit den</w:t>
      </w:r>
      <w:r w:rsidR="00A26381" w:rsidRPr="00577D7B">
        <w:rPr>
          <w:rFonts w:cs="Arial"/>
        </w:rPr>
        <w:t xml:space="preserve"> </w:t>
      </w:r>
      <w:r w:rsidRPr="00577D7B">
        <w:rPr>
          <w:rFonts w:cs="Arial"/>
        </w:rPr>
        <w:t>Serviceanbietern möglich ist, eine Anpassung der verfügbaren Ressourcen für</w:t>
      </w:r>
      <w:r w:rsidR="00A26381" w:rsidRPr="00577D7B">
        <w:rPr>
          <w:rFonts w:cs="Arial"/>
        </w:rPr>
        <w:t xml:space="preserve"> </w:t>
      </w:r>
      <w:r w:rsidRPr="00577D7B">
        <w:rPr>
          <w:rFonts w:cs="Arial"/>
        </w:rPr>
        <w:t>spezielle Verkehrskategorien (z.B. Video Streaming, P2P …) erfolgen. Dadurch</w:t>
      </w:r>
      <w:r w:rsidR="00A26381" w:rsidRPr="00577D7B">
        <w:rPr>
          <w:rFonts w:cs="Arial"/>
        </w:rPr>
        <w:t xml:space="preserve"> </w:t>
      </w:r>
      <w:r w:rsidRPr="00577D7B">
        <w:rPr>
          <w:rFonts w:cs="Arial"/>
        </w:rPr>
        <w:t>kann eine generelle Serviceverfügbarkeit weiterhin im Rahmen der vorhandenen</w:t>
      </w:r>
      <w:r w:rsidR="00A26381" w:rsidRPr="00577D7B">
        <w:rPr>
          <w:rFonts w:cs="Arial"/>
        </w:rPr>
        <w:t xml:space="preserve"> </w:t>
      </w:r>
      <w:r w:rsidRPr="00577D7B">
        <w:rPr>
          <w:rFonts w:cs="Arial"/>
        </w:rPr>
        <w:t>Netzressourcen sichergestellt werden. Jegliche Analysen, die im Rahmen der</w:t>
      </w:r>
      <w:r w:rsidR="00A26381" w:rsidRPr="00577D7B">
        <w:rPr>
          <w:rFonts w:cs="Arial"/>
        </w:rPr>
        <w:t xml:space="preserve"> </w:t>
      </w:r>
      <w:r w:rsidRPr="00577D7B">
        <w:rPr>
          <w:rFonts w:cs="Arial"/>
        </w:rPr>
        <w:t>Verkehrsmanagementmaßnahmen durch uns erfolgen, lassen keine</w:t>
      </w:r>
      <w:r w:rsidR="00A26381" w:rsidRPr="00577D7B">
        <w:rPr>
          <w:rFonts w:cs="Arial"/>
        </w:rPr>
        <w:t xml:space="preserve"> </w:t>
      </w:r>
      <w:r w:rsidRPr="00577D7B">
        <w:rPr>
          <w:rFonts w:cs="Arial"/>
        </w:rPr>
        <w:t>personenbezogenen Rückschlüsse auf die von Ihnen aufgerufenen Inhalte zu und</w:t>
      </w:r>
      <w:r w:rsidR="00A26381" w:rsidRPr="00577D7B">
        <w:rPr>
          <w:rFonts w:cs="Arial"/>
        </w:rPr>
        <w:t xml:space="preserve"> </w:t>
      </w:r>
      <w:r w:rsidRPr="00577D7B">
        <w:rPr>
          <w:rFonts w:cs="Arial"/>
        </w:rPr>
        <w:t>haben keine Auswirkungen auf Ihre Privatsphäre oder den Schutz ihrer persönlichen</w:t>
      </w:r>
      <w:r w:rsidR="00A26381" w:rsidRPr="00577D7B">
        <w:rPr>
          <w:rFonts w:cs="Arial"/>
        </w:rPr>
        <w:t xml:space="preserve"> </w:t>
      </w:r>
      <w:r w:rsidRPr="00577D7B">
        <w:rPr>
          <w:rFonts w:cs="Arial"/>
        </w:rPr>
        <w:t>Daten.</w:t>
      </w:r>
    </w:p>
    <w:p w14:paraId="3AFF4FB1" w14:textId="77777777" w:rsidR="00456E5A" w:rsidRPr="00577D7B" w:rsidRDefault="00456E5A" w:rsidP="00646CF7">
      <w:pPr>
        <w:pStyle w:val="berschrift2"/>
      </w:pPr>
      <w:r w:rsidRPr="00577D7B">
        <w:t>Überlassung oder Verkauf von Waren oder Geräten durch den ISP</w:t>
      </w:r>
    </w:p>
    <w:p w14:paraId="6FA111A3" w14:textId="77777777" w:rsidR="00456E5A" w:rsidRPr="00577D7B" w:rsidRDefault="00456E5A" w:rsidP="00577D7B">
      <w:pPr>
        <w:rPr>
          <w:rFonts w:cs="Arial"/>
        </w:rPr>
      </w:pPr>
      <w:r w:rsidRPr="00577D7B">
        <w:rPr>
          <w:rFonts w:cs="Arial"/>
        </w:rPr>
        <w:t>Dem Kunden verkaufte Waren oder Geräte stehen bis zur vollständigen Bezahlung unter Eigentumsvorbehalt.</w:t>
      </w:r>
    </w:p>
    <w:p w14:paraId="112EA057" w14:textId="77777777" w:rsidR="00456E5A" w:rsidRPr="00577D7B" w:rsidRDefault="00456E5A" w:rsidP="00577D7B">
      <w:pPr>
        <w:rPr>
          <w:rFonts w:cs="Arial"/>
        </w:rPr>
      </w:pPr>
      <w:r w:rsidRPr="00577D7B">
        <w:rPr>
          <w:rFonts w:cs="Arial"/>
        </w:rPr>
        <w:t xml:space="preserve">Sofern dem Kunden vom ISP Geräte zur Nutzung überlassen werden, verbleiben diese im Eigentum des ISP, selbst dann, wenn sie installiert worden sind, und sind bei Vertragsbeendigung auf Kosten des Kunden umgehend an den ISP zu retournieren, andernfalls wird der volle Kaufpreis in Rechnung gestellt, sofern nicht anderes vereinbart wurde. Der Kunde und die seinem Verantwortungsbereich unterliegenden Personen haben diese Endgeräte oder Zubehör unter größtmöglicher Schonung zu verwenden, bei einer Beschädigung wird der Kunde nicht von seiner Entgeltverpflichtung befreit. Service und Wartung von gemieteten Endgeräten sowie Zubehör werden während der gesamten Vertragsdauer ausschließlich vom ISP oder von deren Beauftragten vorgenommen. </w:t>
      </w:r>
    </w:p>
    <w:p w14:paraId="44C9E27A" w14:textId="77777777" w:rsidR="00456E5A" w:rsidRPr="00577D7B" w:rsidRDefault="005F06F9" w:rsidP="00646CF7">
      <w:pPr>
        <w:pStyle w:val="berschrift2"/>
      </w:pPr>
      <w:r w:rsidRPr="00577D7B">
        <w:t>Datenvolumen</w:t>
      </w:r>
    </w:p>
    <w:p w14:paraId="100236FE" w14:textId="77777777" w:rsidR="005F06F9" w:rsidRPr="00577D7B" w:rsidRDefault="005F06F9" w:rsidP="00577D7B">
      <w:pPr>
        <w:rPr>
          <w:rFonts w:cs="Arial"/>
        </w:rPr>
      </w:pPr>
      <w:r w:rsidRPr="00577D7B">
        <w:rPr>
          <w:rFonts w:cs="Arial"/>
        </w:rPr>
        <w:t>Der Internetzugang inkludiert unbeschränktes Datenvolumen.</w:t>
      </w:r>
    </w:p>
    <w:p w14:paraId="40046B7D" w14:textId="77777777" w:rsidR="00456E5A" w:rsidRPr="00577D7B" w:rsidRDefault="00456E5A" w:rsidP="00646CF7">
      <w:pPr>
        <w:pStyle w:val="berschrift1"/>
      </w:pPr>
      <w:r w:rsidRPr="00577D7B">
        <w:t>Entgelte und Entgeltänderungen</w:t>
      </w:r>
    </w:p>
    <w:p w14:paraId="049C839D" w14:textId="77777777" w:rsidR="00456E5A" w:rsidRPr="00577D7B" w:rsidRDefault="00456E5A" w:rsidP="00646CF7">
      <w:pPr>
        <w:pStyle w:val="berschrift2"/>
      </w:pPr>
      <w:r w:rsidRPr="00577D7B">
        <w:t>Entgelte</w:t>
      </w:r>
    </w:p>
    <w:p w14:paraId="0371D26A" w14:textId="77777777" w:rsidR="00456E5A" w:rsidRPr="00577D7B" w:rsidRDefault="00456E5A" w:rsidP="00577D7B">
      <w:pPr>
        <w:rPr>
          <w:rFonts w:cs="Arial"/>
        </w:rPr>
      </w:pPr>
      <w:r w:rsidRPr="00577D7B">
        <w:rPr>
          <w:rFonts w:cs="Arial"/>
        </w:rPr>
        <w:t xml:space="preserve">Der Kunde nimmt zur Kenntnis, dass die festgesetzten Entgelte für den Internetzugang nur den "reinen" Internetzugang (Internet-Konnektivität) umfassen, nicht aber z.B. Übertragungsgebühren (z.B. Telefonkosten) oder Gebühren, die von Dritten für die Nutzung von Diensten im Internet verlangt werden, - sofern nicht anderes (für Unternehmer: schriftlich) vereinbart oder in der Preisliste angegeben ist. Bei Lieferungen durch den ISP gelten die vereinbarten Preise ab dem Lager des ISP; allfällige Verpackungs- und Versendungskosten sind, sofern nicht anders vereinbart, vom Kunden zu tragen. </w:t>
      </w:r>
    </w:p>
    <w:p w14:paraId="40A1DEB6" w14:textId="77777777" w:rsidR="00456E5A" w:rsidRPr="00577D7B" w:rsidRDefault="00456E5A" w:rsidP="00577D7B">
      <w:pPr>
        <w:rPr>
          <w:rFonts w:cs="Arial"/>
        </w:rPr>
      </w:pPr>
      <w:r w:rsidRPr="00577D7B">
        <w:rPr>
          <w:rFonts w:cs="Arial"/>
        </w:rPr>
        <w:t>Die Preise verstehen sich exklusive der gesetzlichen Umsatzsteuer, gegenüber Verbrauchern werden Bruttopreise angegeben.</w:t>
      </w:r>
    </w:p>
    <w:p w14:paraId="1CE9BA6B" w14:textId="77777777" w:rsidR="00456E5A" w:rsidRPr="00577D7B" w:rsidRDefault="00456E5A" w:rsidP="00646CF7">
      <w:pPr>
        <w:pStyle w:val="berschrift2"/>
      </w:pPr>
      <w:r w:rsidRPr="00577D7B">
        <w:t>Entgeltbestandteile</w:t>
      </w:r>
    </w:p>
    <w:p w14:paraId="4DA16D97" w14:textId="77777777" w:rsidR="00456E5A" w:rsidRPr="00577D7B" w:rsidRDefault="00456E5A" w:rsidP="00577D7B">
      <w:pPr>
        <w:rPr>
          <w:rFonts w:cs="Arial"/>
        </w:rPr>
      </w:pPr>
      <w:r w:rsidRPr="00577D7B">
        <w:rPr>
          <w:rFonts w:cs="Arial"/>
        </w:rPr>
        <w:t xml:space="preserve">Es wird zwischen monatlichen fixen (z.B. Grundgebühr für Internetzugang, Grundgebühr für den Fernsprechanschluss bzw. die Mietleitung, Entgelte für die Nutzung einer Internet-Standleitung, für die Domain-Registrierung und für die allfällige Miete von Endgeräten und Zubehör), variablen (abhängig vom Datentransfervolumen oder Verbindungsdauer) und einmaligen Entgelten (z.B. Herstellung des Fernsprechanschlusses, Einrichtungs- und Installationsgebühren für Internetzugang bzw. Mietleitungen und Einrichtungsgebühr für die Domain-Registrierung) unterschieden. </w:t>
      </w:r>
    </w:p>
    <w:p w14:paraId="44F62813" w14:textId="77777777" w:rsidR="00456E5A" w:rsidRPr="00577D7B" w:rsidRDefault="00456E5A" w:rsidP="00646CF7">
      <w:pPr>
        <w:pStyle w:val="berschrift2"/>
      </w:pPr>
      <w:r w:rsidRPr="00577D7B">
        <w:t>Änderung der Entgelte</w:t>
      </w:r>
    </w:p>
    <w:p w14:paraId="326C4229" w14:textId="77777777" w:rsidR="00456E5A" w:rsidRPr="00577D7B" w:rsidRDefault="00456E5A" w:rsidP="00577D7B">
      <w:pPr>
        <w:rPr>
          <w:rFonts w:cs="Arial"/>
        </w:rPr>
      </w:pPr>
      <w:r w:rsidRPr="00577D7B">
        <w:rPr>
          <w:rFonts w:cs="Arial"/>
        </w:rPr>
        <w:t>Für Änderungen der Entgelte gilt Pkt. 1.</w:t>
      </w:r>
      <w:r w:rsidR="00D769CB" w:rsidRPr="00577D7B">
        <w:rPr>
          <w:rFonts w:cs="Arial"/>
        </w:rPr>
        <w:t>5</w:t>
      </w:r>
      <w:r w:rsidRPr="00577D7B">
        <w:rPr>
          <w:rFonts w:cs="Arial"/>
        </w:rPr>
        <w:t xml:space="preserve">. </w:t>
      </w:r>
    </w:p>
    <w:p w14:paraId="7E32EFE3" w14:textId="77777777" w:rsidR="00456E5A" w:rsidRPr="00577D7B" w:rsidRDefault="00456E5A" w:rsidP="00646CF7">
      <w:pPr>
        <w:pStyle w:val="berschrift2"/>
      </w:pPr>
      <w:r w:rsidRPr="00577D7B">
        <w:t>Nachverrechnung von Volums-Überschreitungen bei „Fair Use“ Produkten mit volumsbasierender Mißbrauchsbegrenzung</w:t>
      </w:r>
    </w:p>
    <w:p w14:paraId="0329E53C" w14:textId="77777777" w:rsidR="00456E5A" w:rsidRPr="00577D7B" w:rsidRDefault="00456E5A" w:rsidP="00577D7B">
      <w:pPr>
        <w:rPr>
          <w:rFonts w:cs="Arial"/>
        </w:rPr>
      </w:pPr>
      <w:r w:rsidRPr="00577D7B">
        <w:rPr>
          <w:rFonts w:cs="Arial"/>
        </w:rPr>
        <w:t>Der Kunde akzeptiert, die in den jeweiligen Leistungsbeschreibungen oder im Anmeldeformular vereinbarten Volumsbegrenzungen. Bei Produkten, die als „Fair Use“ Produkt geführt werden und eine volumensbasierende Missbrauchsbegrenzung enthalten, behält sich der ISP bei einer Überschreitung dieser Begrenzung von mehr als 20 % in einem Monat eine Verrechnung nach dem in den Entgeltbestimmungen vereinbarten Volumspreis pro Volumseinheit über dem gesetzten Limit vor.</w:t>
      </w:r>
    </w:p>
    <w:p w14:paraId="794BD562" w14:textId="77777777" w:rsidR="00456E5A" w:rsidRPr="00577D7B" w:rsidRDefault="00456E5A" w:rsidP="00646CF7">
      <w:pPr>
        <w:pStyle w:val="berschrift1"/>
      </w:pPr>
      <w:r w:rsidRPr="00577D7B">
        <w:t>Zahlungen</w:t>
      </w:r>
    </w:p>
    <w:p w14:paraId="6D45FF58" w14:textId="77777777" w:rsidR="00456E5A" w:rsidRPr="00577D7B" w:rsidRDefault="00456E5A" w:rsidP="00646CF7">
      <w:pPr>
        <w:pStyle w:val="berschrift2"/>
      </w:pPr>
      <w:r w:rsidRPr="00577D7B">
        <w:t>Abrechnung</w:t>
      </w:r>
    </w:p>
    <w:p w14:paraId="3161D5B8" w14:textId="77777777" w:rsidR="00456E5A" w:rsidRPr="00577D7B" w:rsidRDefault="00456E5A" w:rsidP="00577D7B">
      <w:pPr>
        <w:rPr>
          <w:rFonts w:cs="Arial"/>
        </w:rPr>
      </w:pPr>
      <w:r w:rsidRPr="00577D7B">
        <w:rPr>
          <w:rFonts w:cs="Arial"/>
        </w:rPr>
        <w:t xml:space="preserve">Die Entgelte werden jeweils zum Letzten eines Monats für den laufenden Kalendermonat abgerechnet, sofern sich aus den AGB nichts anderes ergibt </w:t>
      </w:r>
      <w:r w:rsidR="00CB1E83" w:rsidRPr="00577D7B">
        <w:rPr>
          <w:rFonts w:cs="Arial"/>
        </w:rPr>
        <w:t>bzw.</w:t>
      </w:r>
      <w:r w:rsidRPr="00577D7B">
        <w:rPr>
          <w:rFonts w:cs="Arial"/>
        </w:rPr>
        <w:t xml:space="preserve"> dies nicht anders (bei Unternehmen: schriftlich) vereinbart ist. </w:t>
      </w:r>
    </w:p>
    <w:p w14:paraId="1150CC56" w14:textId="77777777" w:rsidR="00456E5A" w:rsidRPr="00577D7B" w:rsidRDefault="00456E5A" w:rsidP="00646CF7">
      <w:pPr>
        <w:pStyle w:val="berschrift2"/>
      </w:pPr>
      <w:r w:rsidRPr="00577D7B">
        <w:t>Zahlungsart</w:t>
      </w:r>
    </w:p>
    <w:p w14:paraId="63BBC692" w14:textId="77CE47A0" w:rsidR="00456E5A" w:rsidRPr="00577D7B" w:rsidRDefault="00456E5A" w:rsidP="00577D7B">
      <w:pPr>
        <w:rPr>
          <w:rFonts w:cs="Arial"/>
        </w:rPr>
      </w:pPr>
      <w:r w:rsidRPr="00577D7B">
        <w:rPr>
          <w:rFonts w:cs="Arial"/>
        </w:rPr>
        <w:t xml:space="preserve">Die Zahlung erfolgt </w:t>
      </w:r>
      <w:del w:id="2" w:author="Jorj Catalin Colesnicov" w:date="2017-11-06T14:42:00Z">
        <w:r w:rsidRPr="00577D7B" w:rsidDel="00896570">
          <w:rPr>
            <w:rFonts w:cs="Arial"/>
          </w:rPr>
          <w:delText xml:space="preserve">mit Kreditkarte oder </w:delText>
        </w:r>
      </w:del>
      <w:r w:rsidRPr="00577D7B">
        <w:rPr>
          <w:rFonts w:cs="Arial"/>
        </w:rPr>
        <w:t xml:space="preserve">im Bankeinzugsverfahren </w:t>
      </w:r>
      <w:del w:id="3" w:author="Jorj Catalin Colesnicov" w:date="2017-11-06T14:42:00Z">
        <w:r w:rsidR="00646CF7" w:rsidDel="00896570">
          <w:rPr>
            <w:rFonts w:cs="Arial"/>
          </w:rPr>
          <w:delText>7</w:delText>
        </w:r>
        <w:r w:rsidRPr="00577D7B" w:rsidDel="00896570">
          <w:rPr>
            <w:rFonts w:cs="Arial"/>
          </w:rPr>
          <w:delText xml:space="preserve"> </w:delText>
        </w:r>
      </w:del>
      <w:ins w:id="4" w:author="Jorj Catalin Colesnicov" w:date="2017-11-06T14:42:00Z">
        <w:r w:rsidR="00896570">
          <w:rPr>
            <w:rFonts w:cs="Arial"/>
          </w:rPr>
          <w:t>3</w:t>
        </w:r>
        <w:r w:rsidR="00896570" w:rsidRPr="00577D7B">
          <w:rPr>
            <w:rFonts w:cs="Arial"/>
          </w:rPr>
          <w:t xml:space="preserve"> </w:t>
        </w:r>
      </w:ins>
      <w:r w:rsidRPr="00577D7B">
        <w:rPr>
          <w:rFonts w:cs="Arial"/>
        </w:rPr>
        <w:t xml:space="preserve">Tage nach Rechnungslegung. </w:t>
      </w:r>
      <w:del w:id="5" w:author="Jorj Catalin Colesnicov" w:date="2017-11-06T14:43:00Z">
        <w:r w:rsidRPr="00577D7B" w:rsidDel="00896570">
          <w:rPr>
            <w:rFonts w:cs="Arial"/>
          </w:rPr>
          <w:delText>Sofern der ISP der Zahlung mit Zahlschein zustimmt, kann die Zustimmung zu dieser Zahlungsart jederzeit vom ISP widerrufen werden. Der Kunde hat diesfalls unverzüglich die Umstellung auf Kreditkartenzahlung oder Bankeinzug vorzunehmen und dem ISP nachzuweisen. Der Widerruf der Bezahlung per Zahlschein ist gegenüber Verbrauchern unzulässig.</w:delText>
        </w:r>
      </w:del>
    </w:p>
    <w:p w14:paraId="35BDCC3F" w14:textId="52B724DE" w:rsidR="00456E5A" w:rsidRPr="00577D7B" w:rsidDel="00896570" w:rsidRDefault="00456E5A" w:rsidP="00646CF7">
      <w:pPr>
        <w:pStyle w:val="berschrift2"/>
        <w:rPr>
          <w:del w:id="6" w:author="Jorj Catalin Colesnicov" w:date="2017-11-06T14:43:00Z"/>
        </w:rPr>
      </w:pPr>
      <w:del w:id="7" w:author="Jorj Catalin Colesnicov" w:date="2017-11-06T14:43:00Z">
        <w:r w:rsidRPr="00577D7B" w:rsidDel="00896570">
          <w:delText>Zahlung mit Kreditkarte</w:delText>
        </w:r>
      </w:del>
    </w:p>
    <w:p w14:paraId="4D51545E" w14:textId="4401821B" w:rsidR="00456E5A" w:rsidRPr="00577D7B" w:rsidDel="00896570" w:rsidRDefault="00456E5A" w:rsidP="00577D7B">
      <w:pPr>
        <w:rPr>
          <w:del w:id="8" w:author="Jorj Catalin Colesnicov" w:date="2017-11-06T14:43:00Z"/>
          <w:rFonts w:cs="Arial"/>
        </w:rPr>
      </w:pPr>
      <w:del w:id="9" w:author="Jorj Catalin Colesnicov" w:date="2017-11-06T14:43:00Z">
        <w:r w:rsidRPr="00577D7B" w:rsidDel="00896570">
          <w:rPr>
            <w:rFonts w:cs="Arial"/>
          </w:rPr>
          <w:delText>Bei Bezahlung mittels Kreditkarte hat der Kunde dafür Sorge zu tragen, dass die Kreditkarte nicht gesperrt oder abgelaufen ist, widrigenfalls daraus entstehende Verzögerungen bei der Bezahlung zu seinen Lasten gehen, er damit verbundene Spesen zu tragen hat und Verzugszinsen auch in diesem Fall verrechnet werden können. Der Kunde hat seine Kreditkarte rechtzeitig vor Ablauf zu verlängern. All dies gilt sinngemäß auch bei Zahlung im Einzugsermächtigungsverfahren, insbesondere hat der Kunde auch die im Fall einer Rückbuchung anfallenden Spesen zu ersetzen.</w:delText>
        </w:r>
      </w:del>
    </w:p>
    <w:p w14:paraId="441E7EED" w14:textId="77777777" w:rsidR="00456E5A" w:rsidRPr="00577D7B" w:rsidRDefault="00456E5A" w:rsidP="00646CF7">
      <w:pPr>
        <w:pStyle w:val="berschrift2"/>
      </w:pPr>
      <w:r w:rsidRPr="00577D7B">
        <w:t>Fälligkeit</w:t>
      </w:r>
    </w:p>
    <w:p w14:paraId="60F82FB3" w14:textId="77777777" w:rsidR="006936B2" w:rsidRPr="00577D7B" w:rsidRDefault="00456E5A" w:rsidP="00577D7B">
      <w:pPr>
        <w:rPr>
          <w:rFonts w:cs="Arial"/>
        </w:rPr>
      </w:pPr>
      <w:r w:rsidRPr="00577D7B">
        <w:rPr>
          <w:rFonts w:cs="Arial"/>
        </w:rPr>
        <w:t>Sofern nicht anders vereinbart, sind Zahlungen prompt bei Rechnungserhalt ohne Abzüge fällig. Die Verrechnungstermine ergeben sich aus Auftrag bzw Bestellung. Im Zweifel können einmalige Kosten unmittelbar nach Vertragsabschluss bzw Lieferung, laufende verbrauchsunabhängige Kosten monatlich im Vorhinein und laufende verbrauchsabhängige Kosten monatlich im Nachhinein, verrechnet werden.</w:t>
      </w:r>
    </w:p>
    <w:p w14:paraId="2C4ACB8F" w14:textId="1651EF5D" w:rsidR="00901831" w:rsidRPr="00577D7B" w:rsidRDefault="00456E5A" w:rsidP="00577D7B">
      <w:pPr>
        <w:rPr>
          <w:rFonts w:cs="Arial"/>
        </w:rPr>
      </w:pPr>
      <w:r w:rsidRPr="00577D7B">
        <w:rPr>
          <w:rFonts w:cs="Arial"/>
        </w:rPr>
        <w:t xml:space="preserve">Bei Kauf wird der vereinbarte Preis nach erfolgter Installation bzw. nach Versand der Geräte in Rechnung gestellt und ist nach Erhalt der Lieferung und der Rechnung innerhalb von </w:t>
      </w:r>
      <w:del w:id="10" w:author="Jorj Catalin Colesnicov" w:date="2017-11-06T14:43:00Z">
        <w:r w:rsidRPr="00577D7B" w:rsidDel="00896570">
          <w:rPr>
            <w:rFonts w:cs="Arial"/>
          </w:rPr>
          <w:delText xml:space="preserve">10 </w:delText>
        </w:r>
      </w:del>
      <w:ins w:id="11" w:author="Jorj Catalin Colesnicov" w:date="2017-11-06T14:43:00Z">
        <w:r w:rsidR="00896570">
          <w:rPr>
            <w:rFonts w:cs="Arial"/>
          </w:rPr>
          <w:t>7</w:t>
        </w:r>
        <w:bookmarkStart w:id="12" w:name="_GoBack"/>
        <w:bookmarkEnd w:id="12"/>
        <w:r w:rsidR="00896570" w:rsidRPr="00577D7B">
          <w:rPr>
            <w:rFonts w:cs="Arial"/>
          </w:rPr>
          <w:t xml:space="preserve"> </w:t>
        </w:r>
      </w:ins>
      <w:r w:rsidRPr="00577D7B">
        <w:rPr>
          <w:rFonts w:cs="Arial"/>
        </w:rPr>
        <w:t>Tagen ohne Abzug zur Zahlung fällig.</w:t>
      </w:r>
    </w:p>
    <w:p w14:paraId="4C6FE525" w14:textId="77777777" w:rsidR="00456E5A" w:rsidRPr="00577D7B" w:rsidRDefault="00456E5A" w:rsidP="00646CF7">
      <w:pPr>
        <w:pStyle w:val="berschrift2"/>
      </w:pPr>
      <w:r w:rsidRPr="00577D7B">
        <w:t>Zahlungsverzug, Verzugszinsen</w:t>
      </w:r>
    </w:p>
    <w:p w14:paraId="7BB69F1E" w14:textId="77777777" w:rsidR="00456E5A" w:rsidRPr="00577D7B" w:rsidRDefault="00456E5A" w:rsidP="00577D7B">
      <w:pPr>
        <w:rPr>
          <w:rFonts w:cs="Arial"/>
        </w:rPr>
      </w:pPr>
      <w:r w:rsidRPr="00577D7B">
        <w:rPr>
          <w:rFonts w:cs="Arial"/>
        </w:rPr>
        <w:t xml:space="preserve">Der ISP ist bei Zahlungsverzug berechtigt, sämtliche zur zweckmäßigen Rechtsverfolgung notwendigen Kosten </w:t>
      </w:r>
      <w:r w:rsidR="008A201F" w:rsidRPr="00577D7B">
        <w:rPr>
          <w:rFonts w:cs="Arial"/>
        </w:rPr>
        <w:t xml:space="preserve">zu verrechnen. </w:t>
      </w:r>
      <w:r w:rsidR="003D3A2C" w:rsidRPr="00577D7B">
        <w:rPr>
          <w:rFonts w:cs="Arial"/>
        </w:rPr>
        <w:t xml:space="preserve">Für beide Vertragsparteien kommen </w:t>
      </w:r>
      <w:r w:rsidRPr="00577D7B">
        <w:rPr>
          <w:rFonts w:cs="Arial"/>
        </w:rPr>
        <w:t>Verzugszinsen in der Höhe von 12 % p.a. zu</w:t>
      </w:r>
      <w:r w:rsidR="008A201F" w:rsidRPr="00577D7B">
        <w:rPr>
          <w:rFonts w:cs="Arial"/>
        </w:rPr>
        <w:t>r Anwendung</w:t>
      </w:r>
      <w:r w:rsidRPr="00577D7B">
        <w:rPr>
          <w:rFonts w:cs="Arial"/>
        </w:rPr>
        <w:t xml:space="preserve">. </w:t>
      </w:r>
    </w:p>
    <w:p w14:paraId="28034A92" w14:textId="77777777" w:rsidR="00456E5A" w:rsidRPr="00577D7B" w:rsidRDefault="00456E5A" w:rsidP="00646CF7">
      <w:pPr>
        <w:pStyle w:val="berschrift2"/>
      </w:pPr>
      <w:r w:rsidRPr="00577D7B">
        <w:t>Einwendungen gegen die Rechnung</w:t>
      </w:r>
    </w:p>
    <w:p w14:paraId="21508281" w14:textId="77777777" w:rsidR="00A03DDF" w:rsidRPr="00577D7B" w:rsidRDefault="00A03DDF" w:rsidP="00577D7B">
      <w:pPr>
        <w:rPr>
          <w:rFonts w:cs="Arial"/>
        </w:rPr>
      </w:pPr>
      <w:r w:rsidRPr="00577D7B">
        <w:rPr>
          <w:rFonts w:cs="Arial"/>
        </w:rPr>
        <w:t>Einwendungen gegen die in der Rechnung gestellten Forderungen sind vom Kunden innerhalb von drei Monaten ab Rechnungsdatum zu erheben, andernfalls gilt die Forderung als anerkannt. Sollten sich nach einer Prüfung durch den ISP die Einwendungen des Kunden aus Sicht des ISP als unberechtigt erweisen, hat der Kunde die Möglichkeit ein Streitbeilegungsverfahren bei der Rundfunk- und Telekom Regulierungsbehörde zu beantragen (siehe dazu Punkt 4.8.).</w:t>
      </w:r>
    </w:p>
    <w:p w14:paraId="28AB62EF" w14:textId="77777777" w:rsidR="00A03DDF" w:rsidRPr="00577D7B" w:rsidRDefault="00A03DDF" w:rsidP="00577D7B">
      <w:pPr>
        <w:rPr>
          <w:rFonts w:cs="Arial"/>
        </w:rPr>
      </w:pPr>
      <w:r w:rsidRPr="00577D7B">
        <w:rPr>
          <w:rFonts w:cs="Arial"/>
        </w:rPr>
        <w:t>Die Zuständigkeit der ordentlichen Gerichte bleibt von obigem Überprüfungsverfahren und Streitschlichtungsverfahren unberührt. Macht der Kunde seine Einwendung nicht binnen drei Monaten ab Rechnungszugang geltend, so gilt dies als Anerkenntnis der Richtigkeit; ein solches Anerkenntnis schließt jedoch eine gerichtliche Anfechtung nicht aus. Binnen sechs Monaten ab Rechnungszugang hat der Kunde seine Einwendungen bei sonstigem Ausschluss gerichtlich geltend zu machen.</w:t>
      </w:r>
    </w:p>
    <w:p w14:paraId="51FF3D05" w14:textId="77777777" w:rsidR="00A03DDF" w:rsidRPr="00577D7B" w:rsidRDefault="00A03DDF" w:rsidP="00577D7B">
      <w:pPr>
        <w:rPr>
          <w:rFonts w:cs="Arial"/>
        </w:rPr>
      </w:pPr>
      <w:r w:rsidRPr="00577D7B">
        <w:rPr>
          <w:rFonts w:cs="Arial"/>
        </w:rPr>
        <w:t>Wünscht der Kunde kein Schlichtungsverfahren, hat er binnen drei Monaten ab Zugang der Stellungnahme des ISP, bei sonstigem Verlust des Rechtes auf Geltendmachung von Einwendungen, den Rechtsweg zu beschreiten. Der ISP wird Verbraucher auf alle in diesem Pkt 4.6 genannten Fristen und die bei deren Nichteinhaltung eintretenden Rechtsfolgen hinweisen.</w:t>
      </w:r>
    </w:p>
    <w:p w14:paraId="47D4CC9F" w14:textId="77777777" w:rsidR="00456E5A" w:rsidRPr="00577D7B" w:rsidRDefault="005412E3" w:rsidP="00646CF7">
      <w:pPr>
        <w:pStyle w:val="berschrift2"/>
      </w:pPr>
      <w:r w:rsidRPr="00577D7B">
        <w:t>Perioden</w:t>
      </w:r>
      <w:r w:rsidR="00456E5A" w:rsidRPr="00577D7B">
        <w:t xml:space="preserve"> der Rechnungslegung</w:t>
      </w:r>
    </w:p>
    <w:p w14:paraId="49BAC781" w14:textId="77777777" w:rsidR="005412E3" w:rsidRPr="00577D7B" w:rsidRDefault="005412E3" w:rsidP="00577D7B">
      <w:pPr>
        <w:rPr>
          <w:rFonts w:cs="Arial"/>
        </w:rPr>
      </w:pPr>
      <w:r w:rsidRPr="00577D7B">
        <w:rPr>
          <w:rFonts w:cs="Arial"/>
        </w:rPr>
        <w:t>Sollte das Entgelt für die vom Kunden in einem Abrechnungszeitraum in Anspruch genommenen Leistungen einen Betrag von Euro 10,-- (exkl. USt.) nicht überschreiten, behält sich der ISP vor, für diesen Abrechnungszeitraum keine Rechnung zu legen und das Entgelt zu einem späteren Zeitpunkt in Rechnung zu stellen, wobei der Abrechnungszeitraum vo</w:t>
      </w:r>
      <w:r w:rsidR="00FF5A2D" w:rsidRPr="00577D7B">
        <w:rPr>
          <w:rFonts w:cs="Arial"/>
        </w:rPr>
        <w:t>n</w:t>
      </w:r>
      <w:r w:rsidRPr="00577D7B">
        <w:rPr>
          <w:rFonts w:cs="Arial"/>
        </w:rPr>
        <w:t xml:space="preserve"> </w:t>
      </w:r>
      <w:r w:rsidR="00331ABE" w:rsidRPr="00577D7B">
        <w:rPr>
          <w:rFonts w:cs="Arial"/>
        </w:rPr>
        <w:t>drei</w:t>
      </w:r>
      <w:r w:rsidRPr="00577D7B">
        <w:rPr>
          <w:rFonts w:cs="Arial"/>
        </w:rPr>
        <w:t xml:space="preserve"> Monaten nicht überschritten wird.</w:t>
      </w:r>
    </w:p>
    <w:p w14:paraId="1D846E3E" w14:textId="77777777" w:rsidR="00456E5A" w:rsidRPr="00577D7B" w:rsidRDefault="00456E5A" w:rsidP="00646CF7">
      <w:pPr>
        <w:pStyle w:val="berschrift2"/>
      </w:pPr>
      <w:r w:rsidRPr="00577D7B">
        <w:t>Streitbeilegung</w:t>
      </w:r>
      <w:r w:rsidR="0086415D" w:rsidRPr="00577D7B">
        <w:t xml:space="preserve"> </w:t>
      </w:r>
    </w:p>
    <w:p w14:paraId="7C85F3D9" w14:textId="77777777" w:rsidR="00456E5A" w:rsidRPr="00577D7B" w:rsidRDefault="00456E5A" w:rsidP="00577D7B">
      <w:pPr>
        <w:rPr>
          <w:rFonts w:cs="Arial"/>
          <w:highlight w:val="yellow"/>
        </w:rPr>
      </w:pPr>
      <w:r w:rsidRPr="00577D7B">
        <w:rPr>
          <w:rFonts w:cs="Arial"/>
        </w:rPr>
        <w:t>Unbeschadet der Zuständigkeit der ordentlichen Gerichte können Kunden Streit- oder Beschwerdefälle (betreffend die Qualität des Dienstes, Zahlungsstreitigkeiten, die nicht befriedigend gelöst worden sind, oder eine behauptete Verletzung des TKG 2003) der Regulierungsbehörde vorlegen.</w:t>
      </w:r>
      <w:r w:rsidR="00CB0867" w:rsidRPr="00577D7B">
        <w:rPr>
          <w:rFonts w:cs="Arial"/>
        </w:rPr>
        <w:t xml:space="preserve"> Die Schlichtungsstelle der Regulierungsbehörde</w:t>
      </w:r>
      <w:r w:rsidR="002A7696" w:rsidRPr="00577D7B">
        <w:rPr>
          <w:rFonts w:cs="Arial"/>
        </w:rPr>
        <w:t>,</w:t>
      </w:r>
      <w:r w:rsidR="00E21266" w:rsidRPr="00577D7B">
        <w:rPr>
          <w:rFonts w:cs="Arial"/>
        </w:rPr>
        <w:t xml:space="preserve"> die auch nach dem Alternative-Streitbeilegung-Gesetz (§ 122 TKG 2003 iVm § 4 Abs. 1 Z 2 AStG BGBl. I Nr. 105/2015 in der jeweils gültigen Fassung) tätig wird</w:t>
      </w:r>
      <w:r w:rsidR="002A7696" w:rsidRPr="00577D7B">
        <w:rPr>
          <w:rFonts w:cs="Arial"/>
        </w:rPr>
        <w:t>,</w:t>
      </w:r>
      <w:r w:rsidR="00CB0867" w:rsidRPr="00577D7B">
        <w:rPr>
          <w:rFonts w:cs="Arial"/>
        </w:rPr>
        <w:t xml:space="preserve"> wird versuchen, eine einvernehmliche Lösung herbeizuführen oder den Parteien ihre Meinung zum herangetragenen Fall mitzuteilen.</w:t>
      </w:r>
    </w:p>
    <w:p w14:paraId="39E8B5EE" w14:textId="77777777" w:rsidR="00E21266" w:rsidRPr="00577D7B" w:rsidRDefault="00E21266" w:rsidP="00577D7B">
      <w:pPr>
        <w:rPr>
          <w:rFonts w:cs="Arial"/>
        </w:rPr>
      </w:pPr>
      <w:r w:rsidRPr="00577D7B">
        <w:rPr>
          <w:rFonts w:cs="Arial"/>
        </w:rPr>
        <w:t xml:space="preserve">Der ISP ist verpflichtet, an einem solchen Verfahren mitzuwirken und alle zur Beurteilung der Sachlage erforderlichen Auskünfte zu erteilen sowie erforderliche Unterlagen vorzulegen. </w:t>
      </w:r>
    </w:p>
    <w:p w14:paraId="2F984D18" w14:textId="77777777" w:rsidR="00CB0867" w:rsidRPr="00577D7B" w:rsidRDefault="00E21266" w:rsidP="00577D7B">
      <w:pPr>
        <w:rPr>
          <w:rFonts w:cs="Arial"/>
        </w:rPr>
      </w:pPr>
      <w:r w:rsidRPr="00577D7B">
        <w:rPr>
          <w:rFonts w:cs="Arial"/>
        </w:rPr>
        <w:t xml:space="preserve">Der Antrag bei der Schlichtungsstelle muss seitens des Kunden innerhalb von einem Jahr ab Erhalt der schriftlichen Stellungnahme des ISP auf den Rechnungseinspruch oder die sonstige Beschwerde des Kunden eingebracht werden. Nach dieser Frist ist nur noch eine gerichtliche Klärung möglich. Ein Rechnungseinspruch ist schriftlich innerhalb von drei Monaten ab Erhalt der Rechnung beim ISP zu erheben. Nach Ablauf dieser Frist ist der ISP nicht mehr zur Beantwortung des Einspruchs verpflichtet. </w:t>
      </w:r>
      <w:r w:rsidR="002A7696" w:rsidRPr="00577D7B">
        <w:rPr>
          <w:rFonts w:cs="Arial"/>
        </w:rPr>
        <w:t xml:space="preserve">Das für diesen Antrag erforderliche Verfahrensformular und nähere Informationen über den Ablauf, die Voraussetzungen und etwaigen Kosten des Streitbeilegungsverfahrens finden Sie unter </w:t>
      </w:r>
      <w:hyperlink r:id="rId10" w:history="1">
        <w:r w:rsidR="002A7696" w:rsidRPr="00577D7B">
          <w:rPr>
            <w:rStyle w:val="Hyperlink"/>
            <w:rFonts w:cs="Arial"/>
          </w:rPr>
          <w:t>http</w:t>
        </w:r>
        <w:r w:rsidR="00961AD1" w:rsidRPr="00577D7B">
          <w:rPr>
            <w:rStyle w:val="Hyperlink"/>
            <w:rFonts w:cs="Arial"/>
          </w:rPr>
          <w:t>s</w:t>
        </w:r>
        <w:r w:rsidR="002A7696" w:rsidRPr="00577D7B">
          <w:rPr>
            <w:rStyle w:val="Hyperlink"/>
            <w:rFonts w:cs="Arial"/>
          </w:rPr>
          <w:t>://www.rtr.at/schlichtungsstelle</w:t>
        </w:r>
      </w:hyperlink>
      <w:r w:rsidR="000D56B0" w:rsidRPr="00577D7B">
        <w:rPr>
          <w:rFonts w:cs="Arial"/>
        </w:rPr>
        <w:t>.</w:t>
      </w:r>
    </w:p>
    <w:p w14:paraId="00D25F33" w14:textId="77777777" w:rsidR="00456E5A" w:rsidRPr="00577D7B" w:rsidRDefault="00456E5A" w:rsidP="00646CF7">
      <w:pPr>
        <w:pStyle w:val="berschrift2"/>
      </w:pPr>
      <w:r w:rsidRPr="00577D7B">
        <w:t>Fälligkeit des Rechnungsbetrages bei Einwendungen</w:t>
      </w:r>
    </w:p>
    <w:p w14:paraId="219AD3F6" w14:textId="77777777" w:rsidR="00456E5A" w:rsidRPr="00577D7B" w:rsidRDefault="00456E5A" w:rsidP="00577D7B">
      <w:pPr>
        <w:rPr>
          <w:rFonts w:cs="Arial"/>
        </w:rPr>
      </w:pPr>
      <w:r w:rsidRPr="00577D7B">
        <w:rPr>
          <w:rFonts w:cs="Arial"/>
        </w:rPr>
        <w:t>Einwendungen hindern nicht die Fälligkeit des Rechnungsbetrages. Wird jedoch die zuständige Regulierungsbehörde (Rundfunk- und Telekom-Regulierungs GmbH) zur Streitschlichtung angerufen, wird dadurch die Fälligkeit der strittigen Entgelte bis zur Streitbeilegung hinausgeschoben. Einen Betrag, der dem Durchschnitt der letzten drei unbestrittenen Rechnungsbeträge entspricht, kann der ISP aber auch diesfalls sofort fällig stellen.</w:t>
      </w:r>
    </w:p>
    <w:p w14:paraId="4BC25331" w14:textId="77777777" w:rsidR="00456E5A" w:rsidRPr="00577D7B" w:rsidRDefault="00456E5A" w:rsidP="00646CF7">
      <w:pPr>
        <w:pStyle w:val="berschrift2"/>
      </w:pPr>
      <w:r w:rsidRPr="00577D7B">
        <w:t>Entgeltpauschalierung bei Entgeltstreitigkeiten</w:t>
      </w:r>
    </w:p>
    <w:p w14:paraId="39CD0A47" w14:textId="3C6D4153" w:rsidR="00896570" w:rsidRPr="00577D7B" w:rsidRDefault="00456E5A" w:rsidP="00896570">
      <w:pPr>
        <w:rPr>
          <w:ins w:id="13" w:author="Jorj Catalin Colesnicov" w:date="2017-11-06T14:42:00Z"/>
          <w:rFonts w:cs="Arial"/>
        </w:rPr>
      </w:pPr>
      <w:r w:rsidRPr="00577D7B">
        <w:rPr>
          <w:rFonts w:cs="Arial"/>
        </w:rPr>
        <w:t>Falls ein Fehler festgestellt wird, der sich zum Nachteil des Kunden ausgewirkt haben könnte, und sich das richtige Entgelt nicht ermitteln lässt, hat der Kunde ein Entgelt zu entrichten, welches dem Durchschnitt der letzten drei Rechnungsbeträge bzw, falls die Geschäftsbeziehung noch nicht drei Monate gedauert hat, dem letz</w:t>
      </w:r>
      <w:r w:rsidR="00896570">
        <w:rPr>
          <w:rFonts w:cs="Arial"/>
        </w:rPr>
        <w:t xml:space="preserve">ten Rechnungsbetrag entspricht, </w:t>
      </w:r>
      <w:ins w:id="14" w:author="Jorj Catalin Colesnicov" w:date="2017-11-06T14:42:00Z">
        <w:r w:rsidR="00896570" w:rsidRPr="00896570">
          <w:rPr>
            <w:rFonts w:cs="Arial"/>
          </w:rPr>
          <w:t xml:space="preserve">soweit der Betreiber einen Verbrauch zumindest in diesem </w:t>
        </w:r>
        <w:r w:rsidR="00896570" w:rsidRPr="00896570">
          <w:rPr>
            <w:rFonts w:cs="Arial"/>
          </w:rPr>
          <w:t>Ausmaß</w:t>
        </w:r>
        <w:r w:rsidR="00896570" w:rsidRPr="00896570">
          <w:rPr>
            <w:rFonts w:cs="Arial"/>
          </w:rPr>
          <w:t xml:space="preserve"> glaubhaft macht.</w:t>
        </w:r>
      </w:ins>
    </w:p>
    <w:p w14:paraId="78FE676F" w14:textId="072E24D8" w:rsidR="00456E5A" w:rsidRPr="00577D7B" w:rsidRDefault="00456E5A" w:rsidP="00577D7B">
      <w:pPr>
        <w:rPr>
          <w:rFonts w:cs="Arial"/>
        </w:rPr>
      </w:pPr>
    </w:p>
    <w:p w14:paraId="52D313BF" w14:textId="77777777" w:rsidR="00456E5A" w:rsidRPr="00577D7B" w:rsidRDefault="00456E5A" w:rsidP="00646CF7">
      <w:pPr>
        <w:pStyle w:val="berschrift2"/>
      </w:pPr>
      <w:r w:rsidRPr="00577D7B">
        <w:t>Aufrechnung</w:t>
      </w:r>
    </w:p>
    <w:p w14:paraId="06A95B22" w14:textId="77777777" w:rsidR="00456E5A" w:rsidRPr="00577D7B" w:rsidRDefault="00456E5A" w:rsidP="00577D7B">
      <w:pPr>
        <w:rPr>
          <w:rFonts w:cs="Arial"/>
        </w:rPr>
      </w:pPr>
      <w:r w:rsidRPr="00577D7B">
        <w:rPr>
          <w:rFonts w:cs="Arial"/>
        </w:rPr>
        <w:t xml:space="preserve">Die Gegenverrechnung mit offenen Forderungen gegenüber dem ISP und die Einbehaltung von Zahlungen aufgrund behaupteter, aber vom ISP nicht anerkannter Forderungen des Kunden, ist ausgeschlossen. </w:t>
      </w:r>
    </w:p>
    <w:p w14:paraId="2A19EB8A" w14:textId="77777777" w:rsidR="00456E5A" w:rsidRPr="00577D7B" w:rsidRDefault="00456E5A" w:rsidP="00577D7B">
      <w:pPr>
        <w:rPr>
          <w:rFonts w:cs="Arial"/>
        </w:rPr>
      </w:pPr>
      <w:r w:rsidRPr="00577D7B">
        <w:rPr>
          <w:rFonts w:cs="Arial"/>
        </w:rPr>
        <w:t>In Abänderung dieses Punktes gilt für Verbrauchergeschäfte: Die Aufrechnung mit offenen Forderungen gegenüber dem ISP ist nur möglich, sofern entweder der ISP zahlungsunfähig ist, oder die wechselseitigen Forderungen in einem rechtlichen Zusammenhang stehen, oder die Gegenforderung des Vertragspartners gerichtlich festgestellt, oder vom ISP anerkannt worden ist.</w:t>
      </w:r>
    </w:p>
    <w:p w14:paraId="3F6DCBD9" w14:textId="77777777" w:rsidR="00456E5A" w:rsidRPr="00577D7B" w:rsidRDefault="00456E5A" w:rsidP="00646CF7">
      <w:pPr>
        <w:pStyle w:val="berschrift2"/>
      </w:pPr>
      <w:r w:rsidRPr="00577D7B">
        <w:t>Ausschluss des Zurückbehaltungsrechtes für Kunden</w:t>
      </w:r>
    </w:p>
    <w:p w14:paraId="72321EF1" w14:textId="77777777" w:rsidR="00456E5A" w:rsidRPr="00577D7B" w:rsidRDefault="00456E5A" w:rsidP="00577D7B">
      <w:pPr>
        <w:rPr>
          <w:rFonts w:cs="Arial"/>
        </w:rPr>
      </w:pPr>
      <w:r w:rsidRPr="00577D7B">
        <w:rPr>
          <w:rFonts w:cs="Arial"/>
        </w:rPr>
        <w:t>Rechte des Kunden, seine vertraglichen Leistungen nach § 1052 ABGB zur Erwirkung oder Sicherstellung der Gegenleistung zu verweigern, sowie seine gesetzlichen Zurückbehaltungsrechte sind insgesamt ausgeschlossen. Diese Bestimmung gilt nicht für Verbrauchergeschäfte.</w:t>
      </w:r>
    </w:p>
    <w:p w14:paraId="07D9FEF6" w14:textId="77777777" w:rsidR="00456E5A" w:rsidRPr="00577D7B" w:rsidRDefault="00456E5A" w:rsidP="00646CF7">
      <w:pPr>
        <w:pStyle w:val="berschrift2"/>
      </w:pPr>
      <w:r w:rsidRPr="00577D7B">
        <w:t>Entgeltnachweis</w:t>
      </w:r>
    </w:p>
    <w:p w14:paraId="5116DD23" w14:textId="77777777" w:rsidR="00456E5A" w:rsidRPr="00577D7B" w:rsidRDefault="00456E5A" w:rsidP="00577D7B">
      <w:pPr>
        <w:rPr>
          <w:rFonts w:cs="Arial"/>
        </w:rPr>
      </w:pPr>
      <w:r w:rsidRPr="00577D7B">
        <w:rPr>
          <w:rFonts w:cs="Arial"/>
        </w:rPr>
        <w:t xml:space="preserve">Die Kundenrechnung (Entgeltnachweis) enthält folgende Angaben: Kundenname, Kundenanschrift, Rechnungsdatum, Kundennummer, Berechnungszeitraum, Rechnungsnummer, Entgelte für monatlich fix wiederkehrende Leistungen, für variable Leistungen, für einmalig fixe Leistungen, Gesamtpreis exkl. Mehrwertsteuer, Mehrwertsteuer, Gesamtpreis inklusive Mehrwertsteuer, sowie allenfalls gewährte Rabatte. Bei Einzelentgeltnachweisen, welche dem Kunden auf dessen Wunsch unentgeltlich in Papierform übermittelt wird, sind die Angaben entsprechend den Bestimmungen der Einzelentgeltverordnung (abrufbar auf </w:t>
      </w:r>
      <w:hyperlink r:id="rId11" w:history="1">
        <w:r w:rsidRPr="00577D7B">
          <w:rPr>
            <w:rStyle w:val="Hyperlink"/>
            <w:rFonts w:cs="Arial"/>
          </w:rPr>
          <w:t>http</w:t>
        </w:r>
        <w:r w:rsidR="00961AD1" w:rsidRPr="00577D7B">
          <w:rPr>
            <w:rStyle w:val="Hyperlink"/>
            <w:rFonts w:cs="Arial"/>
          </w:rPr>
          <w:t>s://www.rtr.at/de/tk/EEN_V_2011</w:t>
        </w:r>
      </w:hyperlink>
      <w:r w:rsidRPr="00577D7B">
        <w:rPr>
          <w:rFonts w:cs="Arial"/>
        </w:rPr>
        <w:t>) enthalten.</w:t>
      </w:r>
    </w:p>
    <w:p w14:paraId="752E6346" w14:textId="77777777" w:rsidR="00456E5A" w:rsidRPr="00577D7B" w:rsidRDefault="00456E5A" w:rsidP="00577D7B">
      <w:pPr>
        <w:rPr>
          <w:rFonts w:cs="Arial"/>
        </w:rPr>
      </w:pPr>
      <w:r w:rsidRPr="00577D7B">
        <w:rPr>
          <w:rFonts w:cs="Arial"/>
        </w:rPr>
        <w:t>Der Kunde hat – über einen allfälligen Einzelentgeltnachweis hinaus – nur dann Anspruch auf Auflistung seiner Zugangsdaten, Logfiles, Proxyauswertungen etc (sofern technisch möglich und rechtlich zulässig), wenn eine gesonderte (und bei Unternehmern schriftliche) Vereinbarung über die Speicherung und Zurverfügungstellung derartiger Daten getroffen wurde.</w:t>
      </w:r>
    </w:p>
    <w:p w14:paraId="0FA37349" w14:textId="77777777" w:rsidR="00456E5A" w:rsidRPr="00577D7B" w:rsidRDefault="00456E5A" w:rsidP="00646CF7">
      <w:pPr>
        <w:pStyle w:val="berschrift1"/>
      </w:pPr>
      <w:r w:rsidRPr="00577D7B">
        <w:t>Gewährleistung</w:t>
      </w:r>
    </w:p>
    <w:p w14:paraId="0C8A7EEE" w14:textId="77777777" w:rsidR="00456E5A" w:rsidRPr="00577D7B" w:rsidRDefault="00456E5A" w:rsidP="00646CF7">
      <w:pPr>
        <w:pStyle w:val="berschrift2"/>
      </w:pPr>
      <w:r w:rsidRPr="00577D7B">
        <w:t>Gewährleistungsfrist</w:t>
      </w:r>
    </w:p>
    <w:p w14:paraId="383427E9" w14:textId="77777777" w:rsidR="00456E5A" w:rsidRPr="00577D7B" w:rsidRDefault="00456E5A" w:rsidP="00577D7B">
      <w:pPr>
        <w:rPr>
          <w:rFonts w:cs="Arial"/>
        </w:rPr>
      </w:pPr>
      <w:r w:rsidRPr="00577D7B">
        <w:rPr>
          <w:rFonts w:cs="Arial"/>
        </w:rPr>
        <w:t>Die Gewährleistungsfrist beträgt gegenüber Verbrauchern 2 Jahre, in allen anderen Fällen 6 Monate. Diese Frist verlängert sich bei Abzahlungsgeschäften mit Verbrauchern bis zur Fälligkeit der letzten Teilzahlung, wobei dem Kunden die Geltendmachung seines gewährleistungsrechtlichen Anspruches vorbehalten bleibt, wenn er bis dahin dem ISP den Mangel angezeigt hat.</w:t>
      </w:r>
    </w:p>
    <w:p w14:paraId="43EBD901" w14:textId="77777777" w:rsidR="00456E5A" w:rsidRPr="00577D7B" w:rsidRDefault="00456E5A" w:rsidP="00646CF7">
      <w:pPr>
        <w:pStyle w:val="berschrift2"/>
      </w:pPr>
      <w:r w:rsidRPr="00577D7B">
        <w:t xml:space="preserve">Behebung von Mängeln </w:t>
      </w:r>
    </w:p>
    <w:p w14:paraId="49F0E084" w14:textId="77777777" w:rsidR="00456E5A" w:rsidRPr="00577D7B" w:rsidRDefault="00456E5A" w:rsidP="00577D7B">
      <w:pPr>
        <w:rPr>
          <w:rFonts w:cs="Arial"/>
        </w:rPr>
      </w:pPr>
      <w:r w:rsidRPr="00577D7B">
        <w:rPr>
          <w:rFonts w:cs="Arial"/>
        </w:rPr>
        <w:t>Gewährleistungspflichtige Mängel werden nach dem Ermessen des ISP entweder durch Nachbesserung oder Ersatzlieferung behoben. Preisminderung ist ausgeschlossen. Gewährleistungsansprüche setzen voraus, dass der Kunde die aufgetretenen Mängel innerhalb von 14 Werktagen schriftlich und detailliert angezeigt hat. Ein Rückgriffsrecht gemäß § 933b ABGB ist ausgeschlossen. Dieser Pkt 5.2 gilt nicht für Verbrauchergeschäfte.</w:t>
      </w:r>
    </w:p>
    <w:p w14:paraId="38E20A09" w14:textId="77777777" w:rsidR="00456E5A" w:rsidRPr="00577D7B" w:rsidRDefault="00456E5A" w:rsidP="00646CF7">
      <w:pPr>
        <w:pStyle w:val="berschrift2"/>
      </w:pPr>
      <w:r w:rsidRPr="00577D7B">
        <w:t>Gewährleistungsausschluss</w:t>
      </w:r>
    </w:p>
    <w:p w14:paraId="52A7CC31" w14:textId="77777777" w:rsidR="00456E5A" w:rsidRPr="00577D7B" w:rsidRDefault="00456E5A" w:rsidP="00577D7B">
      <w:pPr>
        <w:rPr>
          <w:rFonts w:cs="Arial"/>
        </w:rPr>
      </w:pPr>
      <w:r w:rsidRPr="00577D7B">
        <w:rPr>
          <w:rFonts w:cs="Arial"/>
        </w:rPr>
        <w:t>Von der Gewährleistung ausgeschlossen sind Mängel, die aus nicht vom ISP bewirkter Anordnung und Montage (dies gilt nicht, sofern die Selbstmontage durch den Kunden oder Dritte vereinbart war und fachmännisch erfolgte oder im Fall von zulässigen und fachmännisch erfolgten Ersatzvornahmen durch den Kunden oder Dritte, weil der ISP trotz Anzeige des Mangels seiner Verbesserungspflicht nicht binnen angemessener Frist nachgekommen ist), Nichtbeachtung der Installationserfordernisse und Benützungs-bedingungen, Beanspruchung über den vom ISP angegebenen Leistungrahmen, unrichtige Behandlung und Verwendung ungeeigneter Betriebsmaterialien durch den Kunden oder mit ihm in Verbindung stehenden Dritten entstehen; dies gilt ebenso bei Mängeln, die auf vom Kunde gestelltes Material zurückzuführen sind. Der ISP haftet nicht für Beschädigungen, die auf atmosphärische Entladungen, Überspannungen und chemische Einflüsse zurückzuführen sind, die außerhalb seines Einflussbereiches liegen. Die Gewährleistung bezieht sich nicht auf den Ersatz von Teilen, die einem natürlichen Verschleiß unterliegen, außer ein Mangel war bereits bei Übergabe vorhanden.</w:t>
      </w:r>
    </w:p>
    <w:p w14:paraId="0A51543D" w14:textId="77777777" w:rsidR="00456E5A" w:rsidRPr="00577D7B" w:rsidRDefault="00456E5A" w:rsidP="00646CF7">
      <w:pPr>
        <w:pStyle w:val="berschrift2"/>
      </w:pPr>
      <w:r w:rsidRPr="00577D7B">
        <w:t>Mängelrüge</w:t>
      </w:r>
    </w:p>
    <w:p w14:paraId="6D1952DE" w14:textId="77777777" w:rsidR="00456E5A" w:rsidRPr="00577D7B" w:rsidRDefault="00456E5A" w:rsidP="00577D7B">
      <w:pPr>
        <w:rPr>
          <w:rFonts w:cs="Arial"/>
        </w:rPr>
      </w:pPr>
      <w:r w:rsidRPr="00577D7B">
        <w:rPr>
          <w:rFonts w:cs="Arial"/>
        </w:rPr>
        <w:t>Außer bei Verbrauchern ist die Voraussetzung für jegliche Gewährleistungsansprüche die Erhebung einer unverzüglichen und schriftlich detaillierten und konkretisierten Mängelrüge innerhalb von 14 Werktagen nach Erkennbarkeit des Mangels.</w:t>
      </w:r>
    </w:p>
    <w:p w14:paraId="7F8CFD04" w14:textId="77777777" w:rsidR="00456E5A" w:rsidRPr="00577D7B" w:rsidRDefault="00456E5A" w:rsidP="00773C36">
      <w:pPr>
        <w:pStyle w:val="berschrift1"/>
      </w:pPr>
      <w:r w:rsidRPr="00577D7B">
        <w:t>Haftung des ISP; Haftungsausschluss und Beschränkungen; Verpflichtungen des Kunden</w:t>
      </w:r>
    </w:p>
    <w:p w14:paraId="5ED371B8" w14:textId="77777777" w:rsidR="00456E5A" w:rsidRPr="00577D7B" w:rsidRDefault="00456E5A" w:rsidP="00646CF7">
      <w:pPr>
        <w:pStyle w:val="berschrift2"/>
      </w:pPr>
      <w:r w:rsidRPr="00577D7B">
        <w:t>Haftungsausschluss</w:t>
      </w:r>
    </w:p>
    <w:p w14:paraId="70BE9601" w14:textId="77777777" w:rsidR="00456E5A" w:rsidRPr="00577D7B" w:rsidRDefault="00E7533C" w:rsidP="00577D7B">
      <w:pPr>
        <w:rPr>
          <w:rFonts w:cs="Arial"/>
        </w:rPr>
      </w:pPr>
      <w:r w:rsidRPr="00577D7B">
        <w:rPr>
          <w:rFonts w:cs="Arial"/>
        </w:rPr>
        <w:t>Der ISP haftet gegenüber Unternehmern für Schäden bei Vorsatz oder grober Fahrlässigkeit, nicht jedoch</w:t>
      </w:r>
      <w:r w:rsidR="008B7345" w:rsidRPr="00577D7B">
        <w:rPr>
          <w:rFonts w:cs="Arial"/>
        </w:rPr>
        <w:t xml:space="preserve"> für leichte</w:t>
      </w:r>
      <w:r w:rsidRPr="00577D7B">
        <w:rPr>
          <w:rFonts w:cs="Arial"/>
        </w:rPr>
        <w:t xml:space="preserve"> Fahrlässigkeit</w:t>
      </w:r>
      <w:r w:rsidR="008B7345" w:rsidRPr="00577D7B">
        <w:rPr>
          <w:rFonts w:cs="Arial"/>
        </w:rPr>
        <w:t xml:space="preserve"> (ausgenommen Personenschäden)</w:t>
      </w:r>
      <w:r w:rsidRPr="00577D7B">
        <w:rPr>
          <w:rFonts w:cs="Arial"/>
        </w:rPr>
        <w:t>.</w:t>
      </w:r>
    </w:p>
    <w:p w14:paraId="5A8D8F5C" w14:textId="77777777" w:rsidR="00456E5A" w:rsidRPr="00577D7B" w:rsidRDefault="00456E5A" w:rsidP="00577D7B">
      <w:pPr>
        <w:rPr>
          <w:rFonts w:cs="Arial"/>
        </w:rPr>
      </w:pPr>
      <w:r w:rsidRPr="00577D7B">
        <w:rPr>
          <w:rFonts w:cs="Arial"/>
        </w:rPr>
        <w:t>Außer bei Verbrauchern ist die Voraussetzung jeglicher Ansprüche gegen den ISP die zeitlich angemessene, schriftliche detaillierte und konkretisierte Anzeige des Schadens nach Erkennbarkeit des Schadenseintritts.</w:t>
      </w:r>
    </w:p>
    <w:p w14:paraId="03C1A4F3" w14:textId="77777777" w:rsidR="00456E5A" w:rsidRPr="00577D7B" w:rsidRDefault="00456E5A" w:rsidP="00773C36">
      <w:pPr>
        <w:pStyle w:val="berschrift2"/>
      </w:pPr>
      <w:r w:rsidRPr="00577D7B">
        <w:t>Haftungsausschluss des ISP hinsichtlich der Verfügbarkeit der Dienste; Unzustellbarkeit von E-Mails</w:t>
      </w:r>
    </w:p>
    <w:p w14:paraId="36E1C0AA" w14:textId="77777777" w:rsidR="00456E5A" w:rsidRPr="00577D7B" w:rsidRDefault="00456E5A" w:rsidP="00577D7B">
      <w:pPr>
        <w:rPr>
          <w:rFonts w:cs="Arial"/>
        </w:rPr>
      </w:pPr>
      <w:r w:rsidRPr="00577D7B">
        <w:rPr>
          <w:rFonts w:cs="Arial"/>
        </w:rPr>
        <w:t xml:space="preserve">Der ISP betreibt die angebotenen Dienste unter dem Gesichtspunkt höchstmöglicher Sorgfalt, Zuverlässigkeit und Verfügbarkeit. Aus technischen Gründen ist es jedoch nicht möglich, dass diese Dienste ohne Unterbrechung zugänglich sind, dass die gewünschten Verbindungen immer hergestellt werden können, oder dass gespeicherte Daten unter allen Gegebenheiten erhalten bleiben. </w:t>
      </w:r>
    </w:p>
    <w:p w14:paraId="0DA9110D" w14:textId="77777777" w:rsidR="00456E5A" w:rsidRPr="00577D7B" w:rsidRDefault="00456E5A" w:rsidP="00577D7B">
      <w:pPr>
        <w:rPr>
          <w:rFonts w:cs="Arial"/>
        </w:rPr>
      </w:pPr>
      <w:r w:rsidRPr="00577D7B">
        <w:rPr>
          <w:rFonts w:cs="Arial"/>
        </w:rPr>
        <w:t>Insbesondere kann aus technischen Gründen nicht zugesichert werden, dass E-Mails auch ankommen oder diesbezügliche Fehlermeldungen verschickt werden. Insbesondere aufgrund von (vom ISP oder vom Kunden eingerichteten) Spam-Filtern, Virenfiltern etc kann die Zustellung von E-Mails verhindert werden. Der ISP übernimmt hierfür keinerlei Haftung, außer der ISP hat vorsätzlich oder grob fahrlässig gehandelt. Die sonstigen Haftungsausschlüsse bzw Beschränkungen bleiben unberührt.</w:t>
      </w:r>
    </w:p>
    <w:p w14:paraId="29FFEAA7" w14:textId="77777777" w:rsidR="00456E5A" w:rsidRPr="00577D7B" w:rsidRDefault="00456E5A" w:rsidP="00577D7B">
      <w:pPr>
        <w:rPr>
          <w:rFonts w:cs="Arial"/>
        </w:rPr>
      </w:pPr>
      <w:r w:rsidRPr="00577D7B">
        <w:rPr>
          <w:rFonts w:cs="Arial"/>
        </w:rPr>
        <w:t>IP-Konnektivität zu anderen Netzbetreibern erfolgt nach Maßgabe der technischen Rahmenbedingungen. Die Nutzung anderer Netze unterliegt den Nutzungsbeschränkungen der jeweiligen Betreiber (acceptable use policy). Die ständige Verfügbarkeit dieser Übertragungswege und der davon abhängigen ISP Dienste kann daher nicht zugesichert werden.</w:t>
      </w:r>
    </w:p>
    <w:p w14:paraId="59D9D4B8" w14:textId="77777777" w:rsidR="00456E5A" w:rsidRPr="00577D7B" w:rsidRDefault="00456E5A" w:rsidP="00577D7B">
      <w:pPr>
        <w:rPr>
          <w:rFonts w:cs="Arial"/>
        </w:rPr>
      </w:pPr>
      <w:r w:rsidRPr="00577D7B">
        <w:rPr>
          <w:rFonts w:cs="Arial"/>
        </w:rPr>
        <w:t xml:space="preserve">Der ISP behält sich vorübergehende Einschränkungen wegen eigener Kapazitätsgrenzen vor, sofern sie dem Kunden zumutbar sind, insbesondere weil sie geringfügig und sachlich gerechtfertigt sind und auf Gründen beruhen, die vom Willen des ISP unabhängig sind. </w:t>
      </w:r>
    </w:p>
    <w:p w14:paraId="14C27EB3" w14:textId="77777777" w:rsidR="00456E5A" w:rsidRPr="00577D7B" w:rsidRDefault="00456E5A" w:rsidP="00577D7B">
      <w:pPr>
        <w:rPr>
          <w:rFonts w:cs="Arial"/>
        </w:rPr>
      </w:pPr>
      <w:r w:rsidRPr="00577D7B">
        <w:rPr>
          <w:rFonts w:cs="Arial"/>
        </w:rPr>
        <w:t xml:space="preserve">Bei höherer Gewalt, Streiks, Aussperrungen und behördlichen Anordnungen, Einschränkungen der Leistungen anderer Netzbetreiber, technischen Änderungen der Telefonnetze oder sonstigen Anlagen oder bei Reparatur- und Wartungsarbeiten kann es zeitweise zu Einschränkungen oder Unterbrechungen bei der Zurverfügungstellung der Internetdienstleistungen kommen. Der ISP haftet für Schäden aus derartigen Ausfällen nicht, sofern sie nicht von ihm vorsätzlich oder grob fahrlässig verschuldet wurden. Die sonstigen Haftungsausschlüsse bzw Beschränkungen bleiben unberührt. </w:t>
      </w:r>
    </w:p>
    <w:p w14:paraId="04834311" w14:textId="77777777" w:rsidR="00456E5A" w:rsidRPr="00577D7B" w:rsidRDefault="00456E5A" w:rsidP="00577D7B">
      <w:pPr>
        <w:rPr>
          <w:rFonts w:cs="Arial"/>
        </w:rPr>
      </w:pPr>
      <w:r w:rsidRPr="00577D7B">
        <w:rPr>
          <w:rFonts w:cs="Arial"/>
        </w:rPr>
        <w:t xml:space="preserve">Im Fall von unzumutbar langen Unterbrechungen oder unzumutbaren Einschränkungen bleibt das Recht des Kunden auf Vertragsauflösung aus wichtigem Grund unberührt. Der ISP übernimmt keine wie immer geartete Haftung für Inhalte, die über das Internet transportiert werden, werden sollen oder zugänglich sind. Es wird keine Haftung für Datenverluste übernommen; bei Verbrauchern gilt dies nur, wenn der Datenverlust vom ISP nicht vorsätzlich oder grob fahrlässig verursacht wurde. </w:t>
      </w:r>
    </w:p>
    <w:p w14:paraId="3AB092D5" w14:textId="77777777" w:rsidR="00456E5A" w:rsidRPr="00577D7B" w:rsidRDefault="00456E5A" w:rsidP="00577D7B">
      <w:pPr>
        <w:rPr>
          <w:rFonts w:cs="Arial"/>
        </w:rPr>
      </w:pPr>
      <w:r w:rsidRPr="00577D7B">
        <w:rPr>
          <w:rFonts w:cs="Arial"/>
        </w:rPr>
        <w:t>Festgehalten wird, dass für Verbraucher jedenfalls, unabhängig vom Verschulden des ISP, Gewährleistungsansprüche bestehen können und diese durch die vorstehende Regelung nicht berührt werden; siehe dazu Pkt. 5.</w:t>
      </w:r>
    </w:p>
    <w:p w14:paraId="22FDBCF0" w14:textId="77777777" w:rsidR="00456E5A" w:rsidRPr="00577D7B" w:rsidRDefault="00456E5A" w:rsidP="00773C36">
      <w:pPr>
        <w:pStyle w:val="berschrift2"/>
      </w:pPr>
      <w:r w:rsidRPr="00577D7B">
        <w:t>Haftungsausschluss des ISP hinsichtlich üb</w:t>
      </w:r>
      <w:r w:rsidR="000414B7" w:rsidRPr="00577D7B">
        <w:t xml:space="preserve">ertragener Daten; Schäden durch </w:t>
      </w:r>
      <w:r w:rsidRPr="00577D7B">
        <w:t>Viren, Hacker etc</w:t>
      </w:r>
    </w:p>
    <w:p w14:paraId="7B460891" w14:textId="77777777" w:rsidR="00456E5A" w:rsidRPr="00577D7B" w:rsidRDefault="00456E5A" w:rsidP="00577D7B">
      <w:pPr>
        <w:rPr>
          <w:rFonts w:cs="Arial"/>
        </w:rPr>
      </w:pPr>
      <w:r w:rsidRPr="00577D7B">
        <w:rPr>
          <w:rFonts w:cs="Arial"/>
        </w:rPr>
        <w:t xml:space="preserve">Weiters haftet der ISP nicht für vom Kunden abgefragte Daten aus dem Internet oder für E-Mails (und zwar auch nicht für enthaltene Viren) von Dritten, die vom ISP zugestellt werden sowie für Leistungen dritter Diensteanbieter, und zwar auch dann nicht, wenn der Kunde den Zugang zu diesen über einen Link von der Homepage des ISP oder über eine Information durch den ISP erhält. Der Kunde nimmt zur Kenntnis, dass die Nutzung des Internet mit Unsicherheiten verbunden ist (zB. Viren, trojanische Pferde, Angriffe von Hackern, Einbrüche in WLAN-Systeme etc.). Der ISP übernimmt für Schäden aus Obengenanntem keine Haftung; bei Verbrauchern gilt dies nur, wenn der ISP nicht vorsätzlich oder grob fahrlässig gehandelt hat. </w:t>
      </w:r>
    </w:p>
    <w:p w14:paraId="48C3AA85" w14:textId="77777777" w:rsidR="00456E5A" w:rsidRPr="00577D7B" w:rsidRDefault="00456E5A" w:rsidP="00773C36">
      <w:pPr>
        <w:pStyle w:val="berschrift2"/>
      </w:pPr>
      <w:r w:rsidRPr="00577D7B">
        <w:t>Haftungsausschluss bei Pflichtverstößen des Kunden; Pflichten des Kunden</w:t>
      </w:r>
    </w:p>
    <w:p w14:paraId="1571964C" w14:textId="77777777" w:rsidR="00456E5A" w:rsidRPr="00577D7B" w:rsidRDefault="00456E5A" w:rsidP="00577D7B">
      <w:pPr>
        <w:rPr>
          <w:rFonts w:cs="Arial"/>
        </w:rPr>
      </w:pPr>
      <w:r w:rsidRPr="00577D7B">
        <w:rPr>
          <w:rFonts w:cs="Arial"/>
        </w:rPr>
        <w:t>Der ISP haftet nicht für Schäden, die der Kunde auf Grund der Nichtbeachtung des Vertrages und seiner Bestandteile, insbesondere dieser Allgemeinen Geschäftsbedingungen, oder durch widmungswidrige Verwendung verursacht hat.</w:t>
      </w:r>
    </w:p>
    <w:p w14:paraId="419F9D41" w14:textId="77777777" w:rsidR="00456E5A" w:rsidRPr="00577D7B" w:rsidRDefault="00456E5A" w:rsidP="00773C36">
      <w:pPr>
        <w:pStyle w:val="berschrift3"/>
      </w:pPr>
      <w:r w:rsidRPr="00577D7B">
        <w:t>Schutz des Internetzugangs</w:t>
      </w:r>
    </w:p>
    <w:p w14:paraId="23609092" w14:textId="77777777" w:rsidR="00456E5A" w:rsidRPr="00577D7B" w:rsidRDefault="00456E5A" w:rsidP="00577D7B">
      <w:pPr>
        <w:rPr>
          <w:rFonts w:cs="Arial"/>
        </w:rPr>
      </w:pPr>
      <w:r w:rsidRPr="00577D7B">
        <w:rPr>
          <w:rFonts w:cs="Arial"/>
        </w:rPr>
        <w:t>Der Kunde ist verpflichtet, seine Passwörter geheim zu halten. Er haftet für Schäden, die durch mangelhafte Geheimhaltung der Passwörter durch den Kunden oder durch Weitergabe an Dritte entstehen.</w:t>
      </w:r>
    </w:p>
    <w:p w14:paraId="4A96EF3B" w14:textId="77777777" w:rsidR="00456E5A" w:rsidRPr="00577D7B" w:rsidRDefault="00456E5A" w:rsidP="00577D7B">
      <w:pPr>
        <w:rPr>
          <w:rFonts w:cs="Arial"/>
        </w:rPr>
      </w:pPr>
      <w:r w:rsidRPr="00577D7B">
        <w:rPr>
          <w:rFonts w:cs="Arial"/>
        </w:rPr>
        <w:t>Der Kunde haftet, mit Ausnahme von Mehrwertdiensten, für alle Entgeltforderungen aus Telekommunikationsdiensten sowie sonstige Ansprüche aus Telekommunikationsdiensten, die aus der Nutzung seines Anschlusses bzw seiner Zugangsdaten (auch durch Dritte) resultieren, sofern die missbräuchliche Nutzung nicht vom ISP zu vertreten ist. Weitergehende Schadenersatzansprüche und allfällige sonstige Ansprüche des ISP bleiben unberührt.</w:t>
      </w:r>
    </w:p>
    <w:p w14:paraId="1B647B22" w14:textId="77777777" w:rsidR="00456E5A" w:rsidRPr="00577D7B" w:rsidRDefault="00456E5A" w:rsidP="00773C36">
      <w:pPr>
        <w:pStyle w:val="berschrift3"/>
      </w:pPr>
      <w:r w:rsidRPr="00577D7B">
        <w:t>Beeinträchtigung Dritter; Spam und Spamschutz</w:t>
      </w:r>
    </w:p>
    <w:p w14:paraId="78D492E0" w14:textId="77777777" w:rsidR="00456E5A" w:rsidRPr="00577D7B" w:rsidRDefault="00456E5A" w:rsidP="00577D7B">
      <w:pPr>
        <w:rPr>
          <w:rFonts w:cs="Arial"/>
        </w:rPr>
      </w:pPr>
      <w:r w:rsidRPr="00577D7B">
        <w:rPr>
          <w:rFonts w:cs="Arial"/>
        </w:rPr>
        <w:t>Der Kunde verpflichtet sich, die vertraglichen Leistungen in keiner Weise so zu gebrauchen, dass diese zur Beeinträchtigung Dritter führt, bzw für den ISP oder andere Rechner sicherheits- oder betriebsgefährdend ist. Verboten sind demnach insbesondere Spamming (aggressives Direct-Mailing via E-Mail) oder jede Benutzung des Dienstes zur Übertragung von Drohungen, Obszönitäten, Belästigungen oder zur Schädigung anderer Internet-Teilnehmer.</w:t>
      </w:r>
    </w:p>
    <w:p w14:paraId="0E139F2D" w14:textId="77777777" w:rsidR="00456E5A" w:rsidRPr="00577D7B" w:rsidRDefault="00456E5A" w:rsidP="00577D7B">
      <w:pPr>
        <w:rPr>
          <w:rFonts w:cs="Arial"/>
        </w:rPr>
      </w:pPr>
      <w:r w:rsidRPr="00577D7B">
        <w:rPr>
          <w:rFonts w:cs="Arial"/>
        </w:rPr>
        <w:t>Der Kunde verpflichtet sich zur Verwendung geeigneter und ausreichend sicherer technischer Einrichtungen und Einstellungen. Entstehen für den ISP oder für Dritte Schwierigkeiten aufgrund unsicherer technischer Einrichtungen des Kunden (zB offener Mailrelais), ist der Kunde zur Schad- und Klagloshaltung verpflichtet; weiters ist der ISP zur sofortigen Sperre des Kunden bzw zum Ergreifen sonstiger geeigneter Maßnahmen berechtigt (zB Sperre einzelner Ports). Der ISP wird sich bemühen, das jeweils gelindeste Mittel anzuwenden. Der ISP wird den Kunden über die getroffene Maßnahme und deren Grund unverzüglich informieren.</w:t>
      </w:r>
    </w:p>
    <w:p w14:paraId="21CE484F" w14:textId="77777777" w:rsidR="00456E5A" w:rsidRPr="00577D7B" w:rsidRDefault="00456E5A" w:rsidP="00773C36">
      <w:pPr>
        <w:pStyle w:val="berschrift3"/>
      </w:pPr>
      <w:r w:rsidRPr="00577D7B">
        <w:t>Pflicht des Kunden zur Einhaltung gesetzlicher Vorschriften</w:t>
      </w:r>
    </w:p>
    <w:p w14:paraId="01B8B2B4" w14:textId="77777777" w:rsidR="00456E5A" w:rsidRPr="00577D7B" w:rsidRDefault="00456E5A" w:rsidP="00577D7B">
      <w:pPr>
        <w:rPr>
          <w:rFonts w:cs="Arial"/>
        </w:rPr>
      </w:pPr>
      <w:r w:rsidRPr="00577D7B">
        <w:rPr>
          <w:rFonts w:cs="Arial"/>
        </w:rPr>
        <w:t>Der Kunde verpflichtet sich, sämtliche Rechtsvorschriften zu beachten und gegenüber dem ISP die alleinige Verantwortung für die Einhaltung dieser Rechtsvorschriften zu übernehmen.</w:t>
      </w:r>
      <w:r w:rsidRPr="00577D7B">
        <w:rPr>
          <w:rFonts w:cs="Arial"/>
        </w:rPr>
        <w:br/>
        <w:t>Der Kunde verpflichtet sich, den ISP vollständig schad- und klaglos zu halten, falls letzterer wegen vom Kunden in den Verkehr gebrachten Inhalten zivil- oder strafrechtlich, ger</w:t>
      </w:r>
      <w:r w:rsidR="002C18FE" w:rsidRPr="00577D7B">
        <w:rPr>
          <w:rFonts w:cs="Arial"/>
        </w:rPr>
        <w:t>ichtlich oder außergerichtlich,</w:t>
      </w:r>
      <w:r w:rsidRPr="00577D7B">
        <w:rPr>
          <w:rFonts w:cs="Arial"/>
        </w:rPr>
        <w:t xml:space="preserve"> berechtigterweise in Anspruch genommen wird. Wird der ISP in Anspruch genommen, so steht ihm allein die Entscheidung zu, wie er reagiert (Streiteinlassung, Vergleich etc); der Kunde kann diesfalls - außer im Fall groben Verschuldens des ISP – nicht den Einwand unzureichender Rechtsverteidigung erheben.</w:t>
      </w:r>
    </w:p>
    <w:p w14:paraId="25AC591E" w14:textId="77777777" w:rsidR="00456E5A" w:rsidRPr="00577D7B" w:rsidRDefault="00456E5A" w:rsidP="00773C36">
      <w:pPr>
        <w:pStyle w:val="berschrift3"/>
      </w:pPr>
      <w:r w:rsidRPr="00577D7B">
        <w:t xml:space="preserve">Pflicht des Kunden zur Meldung von Störungen </w:t>
      </w:r>
    </w:p>
    <w:p w14:paraId="5FE39071" w14:textId="77777777" w:rsidR="00456E5A" w:rsidRPr="00577D7B" w:rsidRDefault="00456E5A" w:rsidP="00577D7B">
      <w:pPr>
        <w:rPr>
          <w:rFonts w:cs="Arial"/>
        </w:rPr>
      </w:pPr>
      <w:r w:rsidRPr="00577D7B">
        <w:rPr>
          <w:rFonts w:cs="Arial"/>
        </w:rPr>
        <w:t>Der Kunde ist verpflichtet, den ISP von jeglicher Störung oder Unterbrechung von Telekommunikationsdiensten unverzüglich zu informieren, um dem ISP die Problembehebung zu ermöglichen, bevor er andere Firmen mit einer Problembehebung beauftragt. Verletzt der Kunde diese Verständigungspflicht, übernimmt der ISP für Schäden und Aufwendungen, die aus der unterlassenen Verständigung resultieren (z.B. Kosten einer vom Kunden unnötigerweise beauftragten Fremdfirma), keine Haftung.</w:t>
      </w:r>
    </w:p>
    <w:p w14:paraId="382926E7" w14:textId="77777777" w:rsidR="00456E5A" w:rsidRPr="00577D7B" w:rsidRDefault="00456E5A" w:rsidP="00773C36">
      <w:pPr>
        <w:pStyle w:val="berschrift2"/>
      </w:pPr>
      <w:r w:rsidRPr="00577D7B">
        <w:t>Besondere Bestimmungen für Firewalls</w:t>
      </w:r>
    </w:p>
    <w:p w14:paraId="1DC63C52" w14:textId="77777777" w:rsidR="00456E5A" w:rsidRPr="00577D7B" w:rsidRDefault="00456E5A" w:rsidP="00577D7B">
      <w:pPr>
        <w:rPr>
          <w:rFonts w:cs="Arial"/>
        </w:rPr>
      </w:pPr>
      <w:r w:rsidRPr="00577D7B">
        <w:rPr>
          <w:rFonts w:cs="Arial"/>
        </w:rPr>
        <w:t xml:space="preserve">Bei Firewalls, die vom ISP aufgestellt, betrieben und/oder überprüft wurden, geht der ISP prinzipiell mit größtmöglicher Sorgfalt im Rahmen des jeweiligen Stands der Technik vor. Der ISP weist allerdings darauf hin, dass absolute Sicherheit durch Firewall-Systeme nicht erreicht werden kann. </w:t>
      </w:r>
    </w:p>
    <w:p w14:paraId="5904C571" w14:textId="77777777" w:rsidR="00456E5A" w:rsidRPr="00577D7B" w:rsidRDefault="00456E5A" w:rsidP="00577D7B">
      <w:pPr>
        <w:rPr>
          <w:rFonts w:cs="Arial"/>
        </w:rPr>
      </w:pPr>
      <w:r w:rsidRPr="00577D7B">
        <w:rPr>
          <w:rFonts w:cs="Arial"/>
        </w:rPr>
        <w:t>Die Haftung des ISP für Nachteile, die dadurch entstehen, dass beim Kunden installierte, betriebene oder überprüfte Firewall-Systeme umgangen oder außer Funktion gese</w:t>
      </w:r>
      <w:r w:rsidR="002C6489" w:rsidRPr="00577D7B">
        <w:rPr>
          <w:rFonts w:cs="Arial"/>
        </w:rPr>
        <w:t>tzt werden, ist ausgeschlossen.</w:t>
      </w:r>
      <w:r w:rsidRPr="00577D7B">
        <w:rPr>
          <w:rFonts w:cs="Arial"/>
        </w:rPr>
        <w:t xml:space="preserve"> Bei Verbrauchergeschäften gilt dies nur, wenn der ISP nicht vorsätzlich oder grob fahrlässig gehandelt hat. </w:t>
      </w:r>
    </w:p>
    <w:p w14:paraId="27176DF9" w14:textId="77777777" w:rsidR="00456E5A" w:rsidRPr="00577D7B" w:rsidRDefault="00456E5A" w:rsidP="00577D7B">
      <w:pPr>
        <w:rPr>
          <w:rFonts w:cs="Arial"/>
        </w:rPr>
      </w:pPr>
      <w:r w:rsidRPr="00577D7B">
        <w:rPr>
          <w:rFonts w:cs="Arial"/>
        </w:rPr>
        <w:t>Der ISP weist darauf hin, dass eine Haftung für Anwendungsfehler des Vertragspartners oder seiner Gehilfen und Mitarbeiter ebenso nicht übernommen wird, wie im Falle eigenmächtiger Abänderungen der Software oder Konfiguration ohne Einverständnis des ISP.</w:t>
      </w:r>
    </w:p>
    <w:p w14:paraId="48E2AED7" w14:textId="77777777" w:rsidR="00456E5A" w:rsidRPr="00577D7B" w:rsidRDefault="00456E5A" w:rsidP="00773C36">
      <w:pPr>
        <w:pStyle w:val="berschrift2"/>
      </w:pPr>
      <w:r w:rsidRPr="00577D7B">
        <w:t>Haftungsausschluss des ISP bei Verletzungen des Kunden durch Dritte</w:t>
      </w:r>
    </w:p>
    <w:p w14:paraId="3B5A4F96" w14:textId="77777777" w:rsidR="00456E5A" w:rsidRPr="00577D7B" w:rsidRDefault="00456E5A" w:rsidP="00577D7B">
      <w:pPr>
        <w:rPr>
          <w:rFonts w:cs="Arial"/>
        </w:rPr>
      </w:pPr>
      <w:r w:rsidRPr="00577D7B">
        <w:rPr>
          <w:rFonts w:cs="Arial"/>
        </w:rPr>
        <w:t>Stehen dem Kunden schadenersatzrechtliche Ansprüche zu, weil er durch vom ISP für andere Kunden des ISP gespeicherte Informationen in seinen Rechten verletzt wurde, haftet der ISP (unbeschadet aller sonstigen Haftungsbeschränkungen und –ausschlüsse) jedenfalls dann nicht, wenn er keine tatsächliche Kenntnis von der Rechtsverletzung hat oder kein qualifizierter Hinweis auf die Rechtsverletzung vorliegt (vgl. ISPA Code of Conduct – Allgemeine Regeln zur Haftung und Auskunftspflicht des Internet Service Providers, abrufbar auf www.ispa.at).</w:t>
      </w:r>
    </w:p>
    <w:p w14:paraId="12AC1366" w14:textId="77777777" w:rsidR="00456E5A" w:rsidRPr="00773C36" w:rsidRDefault="00D502E9" w:rsidP="00773C36">
      <w:pPr>
        <w:pStyle w:val="berschrift2"/>
      </w:pPr>
      <w:r w:rsidRPr="00773C36">
        <w:t xml:space="preserve">Rechtsbehelfe bei </w:t>
      </w:r>
      <w:r w:rsidR="00773C36" w:rsidRPr="00773C36">
        <w:t>Nichteinhaltung der vereinbarten Bandbreite gemäß Art. 4 Abs. 1 lit e TSM-VO</w:t>
      </w:r>
    </w:p>
    <w:p w14:paraId="6E70E4BA" w14:textId="77777777" w:rsidR="00D502E9" w:rsidRPr="00577D7B" w:rsidRDefault="00D502E9" w:rsidP="00577D7B">
      <w:pPr>
        <w:rPr>
          <w:rFonts w:cs="Arial"/>
        </w:rPr>
      </w:pPr>
      <w:r w:rsidRPr="00577D7B">
        <w:rPr>
          <w:rFonts w:cs="Arial"/>
        </w:rPr>
        <w:t>Im Falle einer kontinuierlichen oder regelmäßig wiederkehrenden Abweichung bei der Geschwindigkeit oder bei anderen Dienstequalitätsparametern zwischen der tatsächlichen und der vom ISP angegebenen Leistung stehen dem Kunden Gewährleistungsansprüche zu. Der Kunde hat vorerst die Wahl zwischen Verbesserung oder Austausch der mangelhaften Leistung von ISP. Diese Wahlmöglichkeit besteht dann nicht, wenn die vom Kunden getroffene Wahl für den ISP unmöglich oder im Vergleich zur Alternative für den ISP mit einem unverhältnismäßig hohen Aufwand verbunden ist. Der ISP ist verpflichtet, dem Anspruch des Kunden in angemessener Frist und mit möglichst geringen Unannehmlichkeiten für den Kunden nachzukommen. Sind sowohl Verbesserung als auch Austausch unmöglich oder für den ISP mit einem unverhältnismäßig hohen Aufwand verbunden, hat der Kunde das Recht auf Preisminderung oder, sofern es sich nicht um einen geringfügigen Mangel handelt, auf Wandlung (=Aufhebung) des Vertrages. Dies gilt auch, wenn der ISP die Verbesserung oder den Austausch verweigert oder nicht in angemessener Frist vornimmt, wenn diese Abhilfen für den Kunden mit erheblichen Unannehmlichkeiten verbunden wären oder wenn sie dem Kunden aus triftigen Gründen nicht zugemutet werden kann. Durch die Wandlung wird die Aufhebung des vom Mangel betroffenen Vertrages bewirkt.</w:t>
      </w:r>
    </w:p>
    <w:p w14:paraId="7C03A801" w14:textId="77777777" w:rsidR="00456E5A" w:rsidRPr="00577D7B" w:rsidRDefault="00456E5A" w:rsidP="00773C36">
      <w:pPr>
        <w:pStyle w:val="berschrift1"/>
      </w:pPr>
      <w:r w:rsidRPr="00577D7B">
        <w:t>Vertragsdauer und Kündigung; Sperre</w:t>
      </w:r>
    </w:p>
    <w:p w14:paraId="3351390F" w14:textId="77777777" w:rsidR="00456E5A" w:rsidRPr="00577D7B" w:rsidRDefault="00456E5A" w:rsidP="00773C36">
      <w:pPr>
        <w:pStyle w:val="berschrift2"/>
      </w:pPr>
      <w:r w:rsidRPr="00577D7B">
        <w:t>Vertragsdauer und Kündigungsfrist</w:t>
      </w:r>
    </w:p>
    <w:p w14:paraId="4E06B051" w14:textId="77777777" w:rsidR="00456E5A" w:rsidRPr="00577D7B" w:rsidRDefault="00456E5A" w:rsidP="00577D7B">
      <w:pPr>
        <w:rPr>
          <w:rFonts w:cs="Arial"/>
        </w:rPr>
      </w:pPr>
      <w:r w:rsidRPr="00577D7B">
        <w:rPr>
          <w:rFonts w:cs="Arial"/>
        </w:rPr>
        <w:t>Zwischen den Vertragspartnern abgeschlossene Verträge über den Bezug von Dienstleistungen oder sonstigen Dauerschuldverhältnissen sind auf unbestimmte Zeit oder die vereinbarte bestimmte Zeit abgeschlossen. Im letzteren Fall verlängert sich das Vertragsverhältnis automatisch jeweils um die ursprüngliche Vertragsdauer, sofern sie nicht von einem Teil durch schriftliche Kündigung</w:t>
      </w:r>
      <w:r w:rsidR="00B57C32" w:rsidRPr="00577D7B">
        <w:rPr>
          <w:rFonts w:cs="Arial"/>
        </w:rPr>
        <w:t xml:space="preserve"> </w:t>
      </w:r>
      <w:r w:rsidR="001349D8" w:rsidRPr="00577D7B">
        <w:rPr>
          <w:rFonts w:cs="Arial"/>
        </w:rPr>
        <w:t xml:space="preserve">unter Einhaltung einer Kündigungsfrist von einem Monat schriftlich gekündigt wird, wobei die Kündigung mit Ende des </w:t>
      </w:r>
      <w:r w:rsidR="00773C36" w:rsidRPr="00577D7B">
        <w:rPr>
          <w:rFonts w:cs="Arial"/>
        </w:rPr>
        <w:t>darauffolgenden</w:t>
      </w:r>
      <w:r w:rsidR="001349D8" w:rsidRPr="00577D7B">
        <w:rPr>
          <w:rFonts w:cs="Arial"/>
        </w:rPr>
        <w:t xml:space="preserve"> Monats wirksam wird</w:t>
      </w:r>
      <w:r w:rsidRPr="00577D7B">
        <w:rPr>
          <w:rFonts w:cs="Arial"/>
        </w:rPr>
        <w:t xml:space="preserve">. Verbraucher werden auf ihr Kündigungsrecht und die im Fall der Nichtausübung eintretenden Rechtsfolgen (Vertragsverlängerung) ausdrücklich, rechtzeitig und zeitnah zum Beginn der </w:t>
      </w:r>
      <w:r w:rsidR="00B57C32" w:rsidRPr="00577D7B">
        <w:rPr>
          <w:rFonts w:cs="Arial"/>
        </w:rPr>
        <w:t>einmonatigen F</w:t>
      </w:r>
      <w:r w:rsidRPr="00577D7B">
        <w:rPr>
          <w:rFonts w:cs="Arial"/>
        </w:rPr>
        <w:t xml:space="preserve">rist, hingewiesen. Ist keine Vereinbarung über einen Kündigungsverzicht oder eine sonstige Vereinbarung über die Vertragsdauer getroffen, sind Verträge auf unbestimmte Zeit geschlossen und </w:t>
      </w:r>
      <w:r w:rsidR="00EE6DFA" w:rsidRPr="00577D7B">
        <w:rPr>
          <w:rFonts w:cs="Arial"/>
        </w:rPr>
        <w:t xml:space="preserve">unter Einhaltung einer Kündigungsfrist von einem Monat schriftlich kündbar, wobei die Kündigung mit Ende des </w:t>
      </w:r>
      <w:r w:rsidR="00773C36" w:rsidRPr="00577D7B">
        <w:rPr>
          <w:rFonts w:cs="Arial"/>
        </w:rPr>
        <w:t>darauffolgenden</w:t>
      </w:r>
      <w:r w:rsidR="00EE6DFA" w:rsidRPr="00577D7B">
        <w:rPr>
          <w:rFonts w:cs="Arial"/>
        </w:rPr>
        <w:t xml:space="preserve"> Monats wirksam wird</w:t>
      </w:r>
      <w:r w:rsidRPr="00577D7B">
        <w:rPr>
          <w:rFonts w:cs="Arial"/>
        </w:rPr>
        <w:t xml:space="preserve">. </w:t>
      </w:r>
    </w:p>
    <w:p w14:paraId="71A6F248" w14:textId="77777777" w:rsidR="00456E5A" w:rsidRPr="00577D7B" w:rsidRDefault="00456E5A" w:rsidP="00773C36">
      <w:pPr>
        <w:pStyle w:val="berschrift2"/>
      </w:pPr>
      <w:r w:rsidRPr="00577D7B">
        <w:t>Diensteunterbrechung und Vertragsauflösung bei Zahlungsverzug</w:t>
      </w:r>
    </w:p>
    <w:p w14:paraId="2CA9B2B6" w14:textId="77777777" w:rsidR="00456E5A" w:rsidRPr="00577D7B" w:rsidRDefault="00456E5A" w:rsidP="00577D7B">
      <w:pPr>
        <w:rPr>
          <w:rFonts w:cs="Arial"/>
        </w:rPr>
      </w:pPr>
      <w:r w:rsidRPr="00577D7B">
        <w:rPr>
          <w:rFonts w:cs="Arial"/>
        </w:rPr>
        <w:t>Die Einhaltung der vereinbarten Zahlungstermine ist wesentliche Bedingung für die Durchführu</w:t>
      </w:r>
      <w:r w:rsidR="00A9426C" w:rsidRPr="00577D7B">
        <w:rPr>
          <w:rFonts w:cs="Arial"/>
        </w:rPr>
        <w:t>ng der Leistungen durch den ISP.</w:t>
      </w:r>
    </w:p>
    <w:p w14:paraId="0539C205" w14:textId="77777777" w:rsidR="00456E5A" w:rsidRPr="00577D7B" w:rsidRDefault="00456E5A" w:rsidP="00577D7B">
      <w:pPr>
        <w:rPr>
          <w:rFonts w:cs="Arial"/>
        </w:rPr>
      </w:pPr>
      <w:r w:rsidRPr="00577D7B">
        <w:rPr>
          <w:rFonts w:cs="Arial"/>
        </w:rPr>
        <w:t xml:space="preserve">Der ISP ist daher entsprechend den Bestimmungen des § 70 TKG 2003 bei Zahlungsverzug, nach erfolgloser Mahnung auf schriftlichem oder elektronischem Wege, unter Setzung einer Nachfrist von zwei Wochen und Androhung der Dienstunterbrechung oder Vertragsauflösung nach seinem Ermessen zur Dienstunterbrechung oder zur Auflösung des Dauerschuldverhältnisses mit sofortiger Wirkung, berechtigt. </w:t>
      </w:r>
    </w:p>
    <w:p w14:paraId="13D4DB63" w14:textId="77777777" w:rsidR="00456E5A" w:rsidRPr="00577D7B" w:rsidRDefault="00456E5A" w:rsidP="00773C36">
      <w:pPr>
        <w:pStyle w:val="berschrift2"/>
      </w:pPr>
      <w:r w:rsidRPr="00577D7B">
        <w:t>Sonstige Gründe für Vertragsauflösung und Diensteunterbrechung; Sperre bzw teilweise Sperre</w:t>
      </w:r>
    </w:p>
    <w:p w14:paraId="67F126D3" w14:textId="77777777" w:rsidR="00456E5A" w:rsidRPr="00577D7B" w:rsidRDefault="00456E5A" w:rsidP="00577D7B">
      <w:pPr>
        <w:rPr>
          <w:rFonts w:cs="Arial"/>
        </w:rPr>
      </w:pPr>
      <w:r w:rsidRPr="00577D7B">
        <w:rPr>
          <w:rFonts w:cs="Arial"/>
        </w:rPr>
        <w:t xml:space="preserve">Als wichtiger Grund für die Vertragsauflösung gelten </w:t>
      </w:r>
    </w:p>
    <w:p w14:paraId="296B5FE5" w14:textId="77777777" w:rsidR="00456E5A" w:rsidRPr="00577D7B" w:rsidRDefault="00456E5A" w:rsidP="00993824">
      <w:pPr>
        <w:numPr>
          <w:ilvl w:val="0"/>
          <w:numId w:val="2"/>
        </w:numPr>
        <w:ind w:left="714" w:hanging="357"/>
        <w:contextualSpacing/>
        <w:rPr>
          <w:rFonts w:cs="Arial"/>
        </w:rPr>
      </w:pPr>
      <w:r w:rsidRPr="00577D7B">
        <w:rPr>
          <w:rFonts w:cs="Arial"/>
        </w:rPr>
        <w:t>Zahlungsverzug bzw bei eingeleitetem Insolvenzverfahren der Zahlungsverzug von nach Eröffnung des Insolvenzverfahren</w:t>
      </w:r>
      <w:r w:rsidR="00A9426C" w:rsidRPr="00577D7B">
        <w:rPr>
          <w:rFonts w:cs="Arial"/>
        </w:rPr>
        <w:t>s fällig gewordenen Forderungen</w:t>
      </w:r>
      <w:r w:rsidRPr="00577D7B">
        <w:rPr>
          <w:rFonts w:cs="Arial"/>
        </w:rPr>
        <w:t xml:space="preserve"> </w:t>
      </w:r>
    </w:p>
    <w:p w14:paraId="174A959B" w14:textId="77777777" w:rsidR="00456E5A" w:rsidRPr="00577D7B" w:rsidRDefault="00456E5A" w:rsidP="00993824">
      <w:pPr>
        <w:numPr>
          <w:ilvl w:val="0"/>
          <w:numId w:val="2"/>
        </w:numPr>
        <w:ind w:left="714" w:hanging="357"/>
        <w:contextualSpacing/>
        <w:rPr>
          <w:rFonts w:cs="Arial"/>
        </w:rPr>
      </w:pPr>
      <w:r w:rsidRPr="00577D7B">
        <w:rPr>
          <w:rFonts w:cs="Arial"/>
        </w:rPr>
        <w:t>die Abweisung eines Insolvenzverfahrens ma</w:t>
      </w:r>
      <w:r w:rsidR="00A9426C" w:rsidRPr="00577D7B">
        <w:rPr>
          <w:rFonts w:cs="Arial"/>
        </w:rPr>
        <w:t>ngels kostendeckenden Vermögens</w:t>
      </w:r>
    </w:p>
    <w:p w14:paraId="235A24BE" w14:textId="77777777" w:rsidR="00456E5A" w:rsidRPr="00577D7B" w:rsidRDefault="00456E5A" w:rsidP="00993824">
      <w:pPr>
        <w:numPr>
          <w:ilvl w:val="0"/>
          <w:numId w:val="2"/>
        </w:numPr>
        <w:ind w:left="714" w:hanging="357"/>
        <w:contextualSpacing/>
        <w:rPr>
          <w:rFonts w:cs="Arial"/>
        </w:rPr>
      </w:pPr>
      <w:r w:rsidRPr="00577D7B">
        <w:rPr>
          <w:rFonts w:cs="Arial"/>
        </w:rPr>
        <w:t xml:space="preserve">die Anhängigkeit von zumindest zwei Exekutionsverfahren von Gläubigern des Kunden </w:t>
      </w:r>
    </w:p>
    <w:p w14:paraId="544040CC" w14:textId="77777777" w:rsidR="00456E5A" w:rsidRPr="00577D7B" w:rsidRDefault="00456E5A" w:rsidP="00993824">
      <w:pPr>
        <w:numPr>
          <w:ilvl w:val="0"/>
          <w:numId w:val="2"/>
        </w:numPr>
        <w:ind w:left="714" w:hanging="357"/>
        <w:contextualSpacing/>
        <w:rPr>
          <w:rFonts w:cs="Arial"/>
        </w:rPr>
      </w:pPr>
      <w:r w:rsidRPr="00577D7B">
        <w:rPr>
          <w:rFonts w:cs="Arial"/>
        </w:rPr>
        <w:t xml:space="preserve">die Einleitung eines Liquidationsverfahrens </w:t>
      </w:r>
    </w:p>
    <w:p w14:paraId="4002BFA8" w14:textId="77777777" w:rsidR="00456E5A" w:rsidRPr="00577D7B" w:rsidRDefault="00456E5A" w:rsidP="00993824">
      <w:pPr>
        <w:numPr>
          <w:ilvl w:val="0"/>
          <w:numId w:val="2"/>
        </w:numPr>
        <w:ind w:left="714" w:hanging="357"/>
        <w:contextualSpacing/>
        <w:rPr>
          <w:rFonts w:cs="Arial"/>
        </w:rPr>
      </w:pPr>
      <w:r w:rsidRPr="00577D7B">
        <w:rPr>
          <w:rFonts w:cs="Arial"/>
        </w:rPr>
        <w:t>Tod des Teilnehmers</w:t>
      </w:r>
    </w:p>
    <w:p w14:paraId="447F58F0" w14:textId="77777777" w:rsidR="00456E5A" w:rsidRPr="00577D7B" w:rsidRDefault="00873EFC" w:rsidP="00993824">
      <w:pPr>
        <w:numPr>
          <w:ilvl w:val="0"/>
          <w:numId w:val="2"/>
        </w:numPr>
        <w:ind w:left="714" w:hanging="357"/>
        <w:contextualSpacing/>
        <w:rPr>
          <w:rFonts w:cs="Arial"/>
        </w:rPr>
      </w:pPr>
      <w:r w:rsidRPr="00577D7B">
        <w:rPr>
          <w:rFonts w:cs="Arial"/>
        </w:rPr>
        <w:t>w</w:t>
      </w:r>
      <w:r w:rsidR="00456E5A" w:rsidRPr="00577D7B">
        <w:rPr>
          <w:rFonts w:cs="Arial"/>
        </w:rPr>
        <w:t>enn bei Zahlungsverzug eine Aufforderung zur Sicherheitsleistung oder V</w:t>
      </w:r>
      <w:r w:rsidR="00803FCA" w:rsidRPr="00577D7B">
        <w:rPr>
          <w:rFonts w:cs="Arial"/>
        </w:rPr>
        <w:t>orauszahlung nicht erfüllt wird</w:t>
      </w:r>
    </w:p>
    <w:p w14:paraId="6483BEE9" w14:textId="77777777" w:rsidR="00456E5A" w:rsidRPr="00577D7B" w:rsidRDefault="00873EFC" w:rsidP="00993824">
      <w:pPr>
        <w:numPr>
          <w:ilvl w:val="0"/>
          <w:numId w:val="2"/>
        </w:numPr>
        <w:ind w:left="714" w:hanging="357"/>
        <w:contextualSpacing/>
        <w:rPr>
          <w:rFonts w:cs="Arial"/>
        </w:rPr>
      </w:pPr>
      <w:r w:rsidRPr="00577D7B">
        <w:rPr>
          <w:rFonts w:cs="Arial"/>
        </w:rPr>
        <w:t>d</w:t>
      </w:r>
      <w:r w:rsidR="00456E5A" w:rsidRPr="00577D7B">
        <w:rPr>
          <w:rFonts w:cs="Arial"/>
        </w:rPr>
        <w:t xml:space="preserve">er Verdacht des Missbrauchs des Kommunikationsdienstes </w:t>
      </w:r>
    </w:p>
    <w:p w14:paraId="2D3FD4AD" w14:textId="77777777" w:rsidR="00456E5A" w:rsidRPr="00577D7B" w:rsidRDefault="00873EFC" w:rsidP="00993824">
      <w:pPr>
        <w:numPr>
          <w:ilvl w:val="0"/>
          <w:numId w:val="2"/>
        </w:numPr>
        <w:ind w:left="714" w:hanging="357"/>
        <w:contextualSpacing/>
        <w:rPr>
          <w:rFonts w:cs="Arial"/>
        </w:rPr>
      </w:pPr>
      <w:r w:rsidRPr="00577D7B">
        <w:rPr>
          <w:rFonts w:cs="Arial"/>
        </w:rPr>
        <w:t>e</w:t>
      </w:r>
      <w:r w:rsidR="00456E5A" w:rsidRPr="00577D7B">
        <w:rPr>
          <w:rFonts w:cs="Arial"/>
        </w:rPr>
        <w:t xml:space="preserve">in Verstoß gegen gesetzliche Vorschriften, behördliche Auflagen oder vertragliche Bestimmungen </w:t>
      </w:r>
    </w:p>
    <w:p w14:paraId="04CEB722" w14:textId="77777777" w:rsidR="00456E5A" w:rsidRPr="00577D7B" w:rsidRDefault="00456E5A" w:rsidP="00993824">
      <w:pPr>
        <w:numPr>
          <w:ilvl w:val="0"/>
          <w:numId w:val="2"/>
        </w:numPr>
        <w:ind w:left="714" w:hanging="357"/>
        <w:contextualSpacing/>
        <w:rPr>
          <w:rFonts w:cs="Arial"/>
        </w:rPr>
      </w:pPr>
      <w:r w:rsidRPr="00577D7B">
        <w:rPr>
          <w:rFonts w:cs="Arial"/>
        </w:rPr>
        <w:t xml:space="preserve">Mehrfachnutzung von Einzelplatzaccounts durch oder mit Kenntnis bzw Kennen müssen des Nutzers </w:t>
      </w:r>
    </w:p>
    <w:p w14:paraId="0954555E" w14:textId="77777777" w:rsidR="00456E5A" w:rsidRPr="00577D7B" w:rsidRDefault="00456E5A" w:rsidP="00993824">
      <w:pPr>
        <w:numPr>
          <w:ilvl w:val="0"/>
          <w:numId w:val="2"/>
        </w:numPr>
        <w:ind w:left="714" w:hanging="357"/>
        <w:contextualSpacing/>
        <w:rPr>
          <w:rFonts w:cs="Arial"/>
        </w:rPr>
      </w:pPr>
      <w:r w:rsidRPr="00577D7B">
        <w:rPr>
          <w:rFonts w:cs="Arial"/>
        </w:rPr>
        <w:t xml:space="preserve">Verursachung eines Datentransfers, der die Sicherheit und Stabilität des Netzes gefährdet </w:t>
      </w:r>
    </w:p>
    <w:p w14:paraId="035BAB9A" w14:textId="77777777" w:rsidR="00456E5A" w:rsidRPr="00577D7B" w:rsidRDefault="00456E5A" w:rsidP="00993824">
      <w:pPr>
        <w:numPr>
          <w:ilvl w:val="0"/>
          <w:numId w:val="2"/>
        </w:numPr>
        <w:ind w:left="714" w:hanging="357"/>
        <w:rPr>
          <w:rFonts w:cs="Arial"/>
        </w:rPr>
      </w:pPr>
      <w:r w:rsidRPr="00577D7B">
        <w:rPr>
          <w:rFonts w:cs="Arial"/>
        </w:rPr>
        <w:t xml:space="preserve">Spamming oder bei Nutzung unsicherer technischer Einrichtungen iSv Pkt 6.4.2. </w:t>
      </w:r>
    </w:p>
    <w:p w14:paraId="6ED2EC1D" w14:textId="77777777" w:rsidR="00456E5A" w:rsidRPr="00577D7B" w:rsidRDefault="00456E5A" w:rsidP="00577D7B">
      <w:pPr>
        <w:rPr>
          <w:rFonts w:cs="Arial"/>
        </w:rPr>
      </w:pPr>
      <w:r w:rsidRPr="00577D7B">
        <w:rPr>
          <w:rFonts w:cs="Arial"/>
        </w:rPr>
        <w:t xml:space="preserve">Die Punkte a) – d) sind nicht wirksam gegenüber Verbrauchern, </w:t>
      </w:r>
      <w:r w:rsidR="00847FE1" w:rsidRPr="00577D7B">
        <w:rPr>
          <w:rFonts w:cs="Arial"/>
        </w:rPr>
        <w:t xml:space="preserve">gegenüber Unternehmern nur </w:t>
      </w:r>
      <w:r w:rsidRPr="00577D7B">
        <w:rPr>
          <w:rFonts w:cs="Arial"/>
        </w:rPr>
        <w:t xml:space="preserve">nach Maßgabe des § 25a und § 25b IO, und gelten nicht als wichtige Gründe, sofern Vorauszahlung oder Sicherstellungen vereinbart wurden, die einer Verschlechterung der wirtschaftlichen Situation des ISP entgegenstehen. </w:t>
      </w:r>
    </w:p>
    <w:p w14:paraId="2CB90514" w14:textId="77777777" w:rsidR="00456E5A" w:rsidRPr="00577D7B" w:rsidRDefault="002C18FE" w:rsidP="00577D7B">
      <w:pPr>
        <w:rPr>
          <w:rFonts w:cs="Arial"/>
        </w:rPr>
      </w:pPr>
      <w:r w:rsidRPr="00577D7B">
        <w:rPr>
          <w:rFonts w:cs="Arial"/>
        </w:rPr>
        <w:t xml:space="preserve">Der ISP </w:t>
      </w:r>
      <w:r w:rsidR="00456E5A" w:rsidRPr="00577D7B">
        <w:rPr>
          <w:rFonts w:cs="Arial"/>
        </w:rPr>
        <w:t>kann nach eigenem Ermessen nicht nur mit Vertragsauflösung, sondern stattdessen auch mit Diensteunterbrechung vorgehen. Der ISP ist weiters bei Verdacht von Verstößen nicht nur zur gänzlichen, sondern auch zur bloß teilweisen Sperre berechtigt. Insbesondere kann der ISP bei Rechtsverletzungen die auf gehosteten Websites gespeicherte Information entfernen oder den Zugang zu ihr sperren. Der ISP wird sich bemühen, das jeweils gelindeste Mittel anzuwenden. Der ISP wird den Kunden über die getroffenen Maßnahmen und über deren Grund unverzüglich informieren. Das Recht auf außerordentliche Vertragsauflösung durch den ISP aus wichtigem Grund bleibt jedenfalls unberührt.</w:t>
      </w:r>
    </w:p>
    <w:p w14:paraId="5104A383" w14:textId="77777777" w:rsidR="00456E5A" w:rsidRPr="00577D7B" w:rsidRDefault="00456E5A" w:rsidP="00773C36">
      <w:pPr>
        <w:pStyle w:val="berschrift2"/>
      </w:pPr>
      <w:r w:rsidRPr="00577D7B">
        <w:t>Entgeltanspruch und Schadenersatz bei vorzeitiger Auflösung bzw Sperre</w:t>
      </w:r>
    </w:p>
    <w:p w14:paraId="3A01AADD" w14:textId="77777777" w:rsidR="00456E5A" w:rsidRPr="00577D7B" w:rsidRDefault="00456E5A" w:rsidP="00577D7B">
      <w:pPr>
        <w:rPr>
          <w:rFonts w:cs="Arial"/>
        </w:rPr>
      </w:pPr>
      <w:r w:rsidRPr="00577D7B">
        <w:rPr>
          <w:rFonts w:cs="Arial"/>
        </w:rPr>
        <w:t xml:space="preserve">Sämtliche Fälle sofortiger Vertragsauflösung, der Dienstunterbrechung bzw Dienstabschaltung, die aus einem Grund, welcher der Sphäre des Kunden zuzurechnen ist, erfolgen, lassen den Anspruch des ISP auf das Entgelt für die vertraglich vorgesehene Vertragsdauer bis zum nächsten Kündigungstermin und auf die Geltendmachung von Schadenersatzansprüchen unberührt. </w:t>
      </w:r>
    </w:p>
    <w:p w14:paraId="6D04A4B1" w14:textId="77777777" w:rsidR="00456E5A" w:rsidRPr="00577D7B" w:rsidRDefault="00456E5A" w:rsidP="00577D7B">
      <w:pPr>
        <w:rPr>
          <w:rFonts w:cs="Arial"/>
        </w:rPr>
      </w:pPr>
      <w:r w:rsidRPr="00577D7B">
        <w:rPr>
          <w:rFonts w:cs="Arial"/>
        </w:rPr>
        <w:t>Eine vom Kunden zu vertretende Sperre der Leistungserbringung wird mit EUR 30,-- vergebührt; darüber hinausgehende Schadenersatzansprüche des ISP bleiben vorbehalten.</w:t>
      </w:r>
    </w:p>
    <w:p w14:paraId="662F1448" w14:textId="77777777" w:rsidR="00456E5A" w:rsidRPr="00577D7B" w:rsidRDefault="00456E5A" w:rsidP="00577D7B">
      <w:pPr>
        <w:rPr>
          <w:rFonts w:cs="Arial"/>
        </w:rPr>
      </w:pPr>
      <w:r w:rsidRPr="00577D7B">
        <w:rPr>
          <w:rFonts w:cs="Arial"/>
        </w:rPr>
        <w:t xml:space="preserve">Überhaupt kann stets, wenn die fristgerechte Zahlung von Entgeltforderungen des ISP gefährdet erscheint, die weitere Leistungserbringung von einer angemessenen Sicherheitsleistung oder Vorauszahlung abhängig gemacht werden; dies ist insbesondere auch dann der Fall, wenn gegen den Kunden bereits wegen Zahlungsverzug mit Sperre des Anschlusses vorgegangen werden musste, sowie in allen Fällen, die den ISP zu einer vorzeitigen Vertragsauflösung gem. Pkt. 7.2. und 7.3. berechtigen würden. </w:t>
      </w:r>
    </w:p>
    <w:p w14:paraId="372A0345" w14:textId="77777777" w:rsidR="00456E5A" w:rsidRPr="00577D7B" w:rsidRDefault="00456E5A" w:rsidP="00773C36">
      <w:pPr>
        <w:pStyle w:val="berschrift2"/>
      </w:pPr>
      <w:r w:rsidRPr="00577D7B">
        <w:t>Keine Verpflichtung zur weiteren Leistungserbringung vom ISP bei Beendigung; Löschung von Inhaltsdaten des Kunden</w:t>
      </w:r>
    </w:p>
    <w:p w14:paraId="61CC443B" w14:textId="77777777" w:rsidR="00456E5A" w:rsidRPr="00577D7B" w:rsidRDefault="00456E5A" w:rsidP="00577D7B">
      <w:pPr>
        <w:rPr>
          <w:rFonts w:cs="Arial"/>
        </w:rPr>
      </w:pPr>
      <w:r w:rsidRPr="00577D7B">
        <w:rPr>
          <w:rFonts w:cs="Arial"/>
        </w:rPr>
        <w:t>Der Kunde wird ausdrücklich darauf verwiesen, dass bei Beendigung des Vertragsverhältnisses, aus welchem Grund auch immer, der ISP zur Fortsetzung der vereinbarten Dienstleistung nicht mehr verpflichtet ist. Er ist daher zum Löschen gespeicherter oder abrufbereit gehaltener Inhaltsdaten berechtigt. Der rechtzeitige Abruf, die Speicherung und Sicherung solcher Inhaltsdaten vor Beendigung des Vertragsverhältnisses liegt daher in der alleinigen Verantwortung des Kunden. Aus der Löschung kann der Kunde daher keinerlei Ansprüche dem ISP gegenüber ableiten.</w:t>
      </w:r>
    </w:p>
    <w:p w14:paraId="7462874A" w14:textId="77777777" w:rsidR="00456E5A" w:rsidRPr="00577D7B" w:rsidRDefault="00456E5A" w:rsidP="00773C36">
      <w:pPr>
        <w:pStyle w:val="berschrift1"/>
      </w:pPr>
      <w:r w:rsidRPr="00577D7B">
        <w:t>Datenschutz</w:t>
      </w:r>
    </w:p>
    <w:p w14:paraId="02ED0564" w14:textId="77777777" w:rsidR="00456E5A" w:rsidRPr="00577D7B" w:rsidRDefault="00456E5A" w:rsidP="00773C36">
      <w:pPr>
        <w:pStyle w:val="berschrift2"/>
      </w:pPr>
      <w:r w:rsidRPr="00577D7B">
        <w:t>Kommunikationsgeheimnis und Geheimhaltungspflicht</w:t>
      </w:r>
    </w:p>
    <w:p w14:paraId="59F48932" w14:textId="77777777" w:rsidR="00456E5A" w:rsidRPr="00577D7B" w:rsidRDefault="00456E5A" w:rsidP="00577D7B">
      <w:pPr>
        <w:rPr>
          <w:rFonts w:cs="Arial"/>
        </w:rPr>
      </w:pPr>
      <w:r w:rsidRPr="00577D7B">
        <w:rPr>
          <w:rFonts w:cs="Arial"/>
        </w:rPr>
        <w:t>Der ISP und seine Mitarbeiter unterliegen dem Kommunikationsgeheimnis gem § 93 TKG 2003 und den Geheimhalteverpflichtungen des Datenschutzgesetzes, dies gilt auch nach dem Ende der Tätigkeit, welche die Geheimhaltungspflicht begründet hat. Persönliche Daten und Daten der User werden nicht eingesehen. Auch die bloße Tatsache eines stattgefundenen Nachrichtenaustausches unterliegt der Geheimhaltungspflicht, ebenso erfolglose Verbindungsversuche.</w:t>
      </w:r>
    </w:p>
    <w:p w14:paraId="15402207" w14:textId="77777777" w:rsidR="005412E3" w:rsidRPr="00577D7B" w:rsidRDefault="00456E5A" w:rsidP="00577D7B">
      <w:pPr>
        <w:rPr>
          <w:rFonts w:cs="Arial"/>
        </w:rPr>
      </w:pPr>
      <w:r w:rsidRPr="00577D7B">
        <w:rPr>
          <w:rFonts w:cs="Arial"/>
        </w:rPr>
        <w:t>Der Kunde kann der Verarbeitung personenbezogener Daten widersprechen. Dies steht einer technischen Speicherung oder dem Zugang nicht entgegen, wenn der alleinige Zweck die Durchführung oder Erleichterung der Übertragung einer Nachricht über das Kommunikationsnetz des ISP ist, oder um einem Kunden dem von ihm bestellten Dienst zur Verfügung zu stellen. Routing- und Domaininformationen müssen dementsprechend weitergegeben werden.</w:t>
      </w:r>
    </w:p>
    <w:p w14:paraId="58662F5F" w14:textId="77777777" w:rsidR="005412E3" w:rsidRPr="00577D7B" w:rsidRDefault="005412E3" w:rsidP="00773C36">
      <w:pPr>
        <w:pStyle w:val="berschrift2"/>
      </w:pPr>
      <w:r w:rsidRPr="00577D7B">
        <w:t>Kommunikationsgeheimnis und Geheimhaltungspflicht</w:t>
      </w:r>
    </w:p>
    <w:p w14:paraId="63343EA1" w14:textId="77777777" w:rsidR="005412E3" w:rsidRPr="00577D7B" w:rsidRDefault="005412E3" w:rsidP="00577D7B">
      <w:pPr>
        <w:rPr>
          <w:rFonts w:cs="Arial"/>
        </w:rPr>
      </w:pPr>
      <w:r w:rsidRPr="00577D7B">
        <w:rPr>
          <w:rFonts w:cs="Arial"/>
        </w:rPr>
        <w:t>Der ISP schützt die auf seinen Servern gespeicherten Daten nach dem jeweiligen Stand der Technik. Der ISP kann jedoch nicht verhindern, dass es Dritten auf rechtswidrige Art und Weise gelingt, beim ISP gespeicherte Daten in ihre Verfügungsgewalt zu bringen bzw. diese weiter zu verwenden.</w:t>
      </w:r>
    </w:p>
    <w:p w14:paraId="66538EA3" w14:textId="77777777" w:rsidR="00331ABE" w:rsidRPr="00577D7B" w:rsidRDefault="005412E3" w:rsidP="00577D7B">
      <w:pPr>
        <w:rPr>
          <w:rFonts w:cs="Arial"/>
        </w:rPr>
      </w:pPr>
      <w:r w:rsidRPr="00577D7B">
        <w:rPr>
          <w:rFonts w:cs="Arial"/>
        </w:rPr>
        <w:t>Der ISP stellt sicher, dass die Sicherheit und die Integrität der Einrichtungen des ISP dem jeweiligen Stand der Technik sowie den jeweiligen gesetzlichen Vorschriften entsprechen. Im Fall einer Verletzung von Sicherheit und/oder Integrität des der Einrichtungen des ISP wird dieser je nach Schwere die Regulierungsbehörde und gegebenenfalls auch die Öffentlichkeit unverzüglich informieren.</w:t>
      </w:r>
    </w:p>
    <w:p w14:paraId="2E93EF7D" w14:textId="77777777" w:rsidR="00432D2A" w:rsidRPr="00577D7B" w:rsidRDefault="00456E5A" w:rsidP="00773C36">
      <w:pPr>
        <w:pStyle w:val="berschrift2"/>
      </w:pPr>
      <w:r w:rsidRPr="00577D7B">
        <w:t>Information gem § 96 Abs 3 TKG 2003 betreffend der verarbeiteten Daten, Stammdaten</w:t>
      </w:r>
    </w:p>
    <w:p w14:paraId="7C5753F1" w14:textId="77777777" w:rsidR="00456E5A" w:rsidRPr="00577D7B" w:rsidRDefault="00456E5A" w:rsidP="00577D7B">
      <w:pPr>
        <w:rPr>
          <w:rFonts w:cs="Arial"/>
        </w:rPr>
      </w:pPr>
      <w:r w:rsidRPr="00577D7B">
        <w:rPr>
          <w:rFonts w:cs="Arial"/>
        </w:rPr>
        <w:t>Auf Grundlage des Datenschutzgesetzes und des Telekommunikationsgesetzes 2003 verpflichten sich die Vertragspartner, Stammdaten nur im Rahmen der Leistungserbringung und nur für die im Vertrag vereinbarten Zwecke zu speichern, zu verarbeiten und weiterzugeben. Solche Zwecke sind: Abschluss, Durchführung, Änderung oder Beendigung des Vertrages mit dem Kunden, Verrechnung der Entgelte, Erstellung von Teilnehmerverzeichnissen, Erteilung von Auskünften an Notrufträger gem § 98 TKG 2003. Soweit der ISP gemäß TKG in der jeweils geltenden Fassung zur Weitergabe verpflichtet ist, wird der ISP dieser gesetzlichen Verpflichtung nachkommen.</w:t>
      </w:r>
    </w:p>
    <w:p w14:paraId="3D3C33F8" w14:textId="77777777" w:rsidR="00456E5A" w:rsidRPr="00577D7B" w:rsidRDefault="00456E5A" w:rsidP="00577D7B">
      <w:pPr>
        <w:rPr>
          <w:rFonts w:cs="Arial"/>
        </w:rPr>
      </w:pPr>
      <w:r w:rsidRPr="00577D7B">
        <w:rPr>
          <w:rFonts w:cs="Arial"/>
        </w:rPr>
        <w:t>Der ISP wird aufgrund § 92 Abs 3 Z 3 und § 97 (1) TKG 2003 ermächtigt, folgende personenbezogene Stammdaten des Kunden und Teilnehmers zu ermitteln und zu verarbeiten:</w:t>
      </w:r>
    </w:p>
    <w:p w14:paraId="49A28ED4" w14:textId="77777777" w:rsidR="00456E5A" w:rsidRPr="00577D7B" w:rsidRDefault="00456E5A" w:rsidP="00577D7B">
      <w:pPr>
        <w:rPr>
          <w:rFonts w:cs="Arial"/>
        </w:rPr>
      </w:pPr>
      <w:r w:rsidRPr="00577D7B">
        <w:rPr>
          <w:rFonts w:cs="Arial"/>
        </w:rPr>
        <w:t>Vorname, Familienname, akademischer Grad, Wohnadresse, Geburtsdatum, Firma, E-Mail-Adresse, Telefon- und Telefaxnummer, sonstige Kontaktinformationen, Bonität, Informationen über Art und Inhalt des Vertragsverhältnisses, Zahlungsmodalitäten, sowie Zahlungseingänge zur Evidenthaltung des Vertragsverhältnisses.</w:t>
      </w:r>
    </w:p>
    <w:p w14:paraId="7C4E3DC5" w14:textId="77777777" w:rsidR="00456E5A" w:rsidRPr="00577D7B" w:rsidRDefault="00456E5A" w:rsidP="00577D7B">
      <w:pPr>
        <w:rPr>
          <w:rFonts w:cs="Arial"/>
        </w:rPr>
      </w:pPr>
      <w:r w:rsidRPr="00577D7B">
        <w:rPr>
          <w:rFonts w:cs="Arial"/>
        </w:rPr>
        <w:t>Stammdaten werden gem § 97 Abs 2 TKG vom ISP spätestens nach der Beendigung der vertraglichen Beziehungen mit dem Kunden gelöscht, außer diese Daten werden noch benötigt, um Entgelte zu verrechnen oder einzubringen, Beschwerden zu bearbeiten oder sonstige gesetzliche Verpflichtungen zu erfüllen.</w:t>
      </w:r>
    </w:p>
    <w:p w14:paraId="60A497D7" w14:textId="77777777" w:rsidR="00456E5A" w:rsidRPr="00577D7B" w:rsidRDefault="00456E5A" w:rsidP="00773C36">
      <w:pPr>
        <w:pStyle w:val="berschrift2"/>
      </w:pPr>
      <w:r w:rsidRPr="00577D7B">
        <w:t>Verkehrsdaten</w:t>
      </w:r>
    </w:p>
    <w:p w14:paraId="2561F4E4" w14:textId="77777777" w:rsidR="00456E5A" w:rsidRPr="00577D7B" w:rsidRDefault="00456E5A" w:rsidP="00577D7B">
      <w:pPr>
        <w:rPr>
          <w:rFonts w:cs="Arial"/>
        </w:rPr>
      </w:pPr>
      <w:r w:rsidRPr="00577D7B">
        <w:rPr>
          <w:rFonts w:cs="Arial"/>
        </w:rPr>
        <w:t>Der ISP wird Zugangsdaten und andere personenbezogene Verkehrsdaten, die für das Herstellen von Verbindungen und die Verrechnung von Entgelten erforderlich sind, insbesondere Source- IP sowie sämtliche andere Logfiles aufgrund seiner gesetzlichen Verpflichtung gem. § 99 (2) TKG 2003 bis zum Ablauf jener Frist speichern, innerhalb derer die Rechnung</w:t>
      </w:r>
      <w:r w:rsidR="008C12B4" w:rsidRPr="00577D7B">
        <w:rPr>
          <w:rFonts w:cs="Arial"/>
        </w:rPr>
        <w:t xml:space="preserve"> rechtlich angefochten werden kann</w:t>
      </w:r>
      <w:r w:rsidRPr="00577D7B">
        <w:rPr>
          <w:rFonts w:cs="Arial"/>
        </w:rPr>
        <w:t>, sofern der Bezahlvorgang durchgeführt wurde und innerhalb der Frist von drei Monaten</w:t>
      </w:r>
      <w:r w:rsidR="008C12B4" w:rsidRPr="00577D7B">
        <w:rPr>
          <w:rFonts w:cs="Arial"/>
        </w:rPr>
        <w:t xml:space="preserve"> die Rechnung</w:t>
      </w:r>
      <w:r w:rsidRPr="00577D7B">
        <w:rPr>
          <w:rFonts w:cs="Arial"/>
        </w:rPr>
        <w:t xml:space="preserve"> nicht</w:t>
      </w:r>
      <w:r w:rsidR="008C12B4" w:rsidRPr="00577D7B">
        <w:rPr>
          <w:rFonts w:cs="Arial"/>
        </w:rPr>
        <w:t xml:space="preserve"> schriftlich beeinsprucht wurde</w:t>
      </w:r>
      <w:r w:rsidR="004C3387" w:rsidRPr="00577D7B">
        <w:rPr>
          <w:rFonts w:cs="Arial"/>
        </w:rPr>
        <w:t>.</w:t>
      </w:r>
      <w:r w:rsidRPr="00577D7B">
        <w:rPr>
          <w:rFonts w:cs="Arial"/>
        </w:rPr>
        <w:t xml:space="preserve"> Im Streitfall wird der ISP diese Daten der entscheidenden Einrichtung zur Verfügung stellen. Bis zu einer endgültigen Entscheidung wird der ISP die Daten nicht löschen. Ansonsten wird der ISP Verkehrsdaten nach Beendigung der Verbindung unverzüglich löschen oder anonymisieren. </w:t>
      </w:r>
    </w:p>
    <w:p w14:paraId="39FC83E1" w14:textId="77777777" w:rsidR="00456E5A" w:rsidRPr="00577D7B" w:rsidRDefault="00456E5A" w:rsidP="00577D7B">
      <w:pPr>
        <w:rPr>
          <w:rFonts w:cs="Arial"/>
        </w:rPr>
      </w:pPr>
      <w:r w:rsidRPr="00577D7B">
        <w:rPr>
          <w:rFonts w:cs="Arial"/>
        </w:rPr>
        <w:t xml:space="preserve">Eine Auswertung eines Teilnehmeranschlusses über die Zwecke der Verrechnung hinaus nach wird der ISP außer in den gesetzlich besonders geregelten Fällen nicht vornehmen. </w:t>
      </w:r>
    </w:p>
    <w:p w14:paraId="275C194B" w14:textId="77777777" w:rsidR="00A0137C" w:rsidRPr="00577D7B" w:rsidRDefault="00996100" w:rsidP="00577D7B">
      <w:pPr>
        <w:rPr>
          <w:rFonts w:cs="Arial"/>
        </w:rPr>
      </w:pPr>
      <w:r w:rsidRPr="00577D7B">
        <w:rPr>
          <w:rFonts w:cs="Arial"/>
        </w:rPr>
        <w:t xml:space="preserve">Die nach dem ersten Absatz gespeicherten Verkehrsdaten dürfen für Entgeltverrechnung oder Verkehrsabwicklung, Behebung von Störungen, Kundenanfragen, Betrugsermittlung oder Vermarktung der Kommunikationsdienste oder für die Bereitstellung von Diensten mit Zusatznutzen verarbeitet werden und unterliegen eingeschränkten Zugang durch Personen, die in diesen Bereichen tätig sind. </w:t>
      </w:r>
    </w:p>
    <w:p w14:paraId="134321D3" w14:textId="77777777" w:rsidR="00456E5A" w:rsidRPr="00577D7B" w:rsidRDefault="00456E5A" w:rsidP="00773C36">
      <w:pPr>
        <w:pStyle w:val="berschrift2"/>
      </w:pPr>
      <w:r w:rsidRPr="00577D7B">
        <w:t xml:space="preserve">Inhaltsdaten </w:t>
      </w:r>
    </w:p>
    <w:p w14:paraId="11754B63" w14:textId="77777777" w:rsidR="00456E5A" w:rsidRPr="00577D7B" w:rsidRDefault="00456E5A" w:rsidP="00577D7B">
      <w:pPr>
        <w:rPr>
          <w:rFonts w:cs="Arial"/>
        </w:rPr>
      </w:pPr>
      <w:r w:rsidRPr="00577D7B">
        <w:rPr>
          <w:rFonts w:cs="Arial"/>
        </w:rPr>
        <w:t>Inhaltsdaten werden vom ISP nicht gespeichert. Sofern aus technischen Gründen eine kurzfristige Speicherung nötig ist, wird der ISP gespeicherten Daten nach Wegfall dieser Gründe unverzüglich löschen. Ist die Speicherung von Inhalten Dienstemerkmal, wird der ISP die Daten unmittelbar nach Erbringung des Dienstes löschen.</w:t>
      </w:r>
    </w:p>
    <w:p w14:paraId="5BD9BD20" w14:textId="77777777" w:rsidR="00456E5A" w:rsidRPr="00577D7B" w:rsidRDefault="00456E5A" w:rsidP="00773C36">
      <w:pPr>
        <w:pStyle w:val="berschrift2"/>
      </w:pPr>
      <w:r w:rsidRPr="00577D7B">
        <w:t xml:space="preserve">Datenübermittlung bei Kreditkartenzahlung </w:t>
      </w:r>
    </w:p>
    <w:p w14:paraId="4B395C40" w14:textId="77777777" w:rsidR="00456E5A" w:rsidRPr="00577D7B" w:rsidRDefault="00456E5A" w:rsidP="00577D7B">
      <w:pPr>
        <w:rPr>
          <w:rFonts w:cs="Arial"/>
        </w:rPr>
      </w:pPr>
      <w:r w:rsidRPr="00577D7B">
        <w:rPr>
          <w:rFonts w:cs="Arial"/>
        </w:rPr>
        <w:t>Weiters erteilt der Kunde seine Zustimmung dazu, dass im Falle der von ihm gewünschten Zahlung durch Kreditkarte sämtliche Abrechnungsdaten in der zur Abrechnung notwendigen Form an das jeweilige Kreditkarteninstitut übermittelt werden dürfen.</w:t>
      </w:r>
    </w:p>
    <w:p w14:paraId="7294E51B" w14:textId="77777777" w:rsidR="00456E5A" w:rsidRPr="00577D7B" w:rsidRDefault="00456E5A" w:rsidP="00773C36">
      <w:pPr>
        <w:pStyle w:val="berschrift2"/>
      </w:pPr>
      <w:r w:rsidRPr="00577D7B">
        <w:t>Aufnahme in das Teilnehmerverzeichnis</w:t>
      </w:r>
    </w:p>
    <w:p w14:paraId="55261F30" w14:textId="77777777" w:rsidR="00456E5A" w:rsidRPr="00577D7B" w:rsidRDefault="00456E5A" w:rsidP="00577D7B">
      <w:pPr>
        <w:rPr>
          <w:rFonts w:cs="Arial"/>
        </w:rPr>
      </w:pPr>
      <w:r w:rsidRPr="00577D7B">
        <w:rPr>
          <w:rFonts w:cs="Arial"/>
        </w:rPr>
        <w:t>Gemäß § 103 TKG 2003 kann der ISP ein öffentliches Teilnehmerverzeichnis mit Vor- und Familiennamen, akademischen Grad, Adresse, E-Mail-Adresse und Internet-Adresse sowie auf Wunsch des Teilnehmers mit der Berufsbezeichnung erstellen. Der ISP ist zur Erstellung eines Teilnehmerverzeichnisses nicht verpflichtet. Auf ausdrücklichem Wunsch des Teilnehmers hat diese Eintragung ganz oder teilweise zu unterbleiben. Die genannten Daten werden nur für Zwecke der Benützung des öffentlichen Telefondienstes verwendet und ausgewertet. Eine Einteilung von Teilnehmern nach Kategorien zur Erstellung und Herausgabe von Teilnehmerverzeichnissen ist gem § 103 Abs 1 TKG 2003 zulässig, ansonsten wird der ISP keine elektronischen Profile der Kunden erstellen.</w:t>
      </w:r>
    </w:p>
    <w:p w14:paraId="3287614F" w14:textId="77777777" w:rsidR="00456E5A" w:rsidRPr="00577D7B" w:rsidRDefault="00456E5A" w:rsidP="00773C36">
      <w:pPr>
        <w:pStyle w:val="berschrift2"/>
      </w:pPr>
      <w:r w:rsidRPr="00577D7B">
        <w:t xml:space="preserve">Rufnummernunterdrückung </w:t>
      </w:r>
    </w:p>
    <w:p w14:paraId="0EACEA9F" w14:textId="77777777" w:rsidR="00456E5A" w:rsidRPr="00577D7B" w:rsidRDefault="00456E5A" w:rsidP="00577D7B">
      <w:pPr>
        <w:rPr>
          <w:rFonts w:cs="Arial"/>
        </w:rPr>
      </w:pPr>
      <w:r w:rsidRPr="00577D7B">
        <w:rPr>
          <w:rFonts w:cs="Arial"/>
        </w:rPr>
        <w:t xml:space="preserve">Der Kunde hat die Möglichkeit zur Rufnummernunterdrückung abgehender und eingehender Anrufe gem § 104 TKG 2003. Die Möglichkeiten zur Rufnummernunterdrückung sind der jeweiligen Leistungsbeschreibung zu entnehmen. </w:t>
      </w:r>
      <w:bookmarkStart w:id="15" w:name="OLE_LINK3"/>
      <w:bookmarkStart w:id="16" w:name="OLE_LINK4"/>
      <w:r w:rsidR="00D17577" w:rsidRPr="00577D7B">
        <w:rPr>
          <w:rFonts w:cs="Arial"/>
        </w:rPr>
        <w:t>Eine</w:t>
      </w:r>
      <w:r w:rsidRPr="00577D7B">
        <w:rPr>
          <w:rFonts w:cs="Arial"/>
        </w:rPr>
        <w:t xml:space="preserve"> Ausnahm</w:t>
      </w:r>
      <w:r w:rsidR="00CF73C8" w:rsidRPr="00577D7B">
        <w:rPr>
          <w:rFonts w:cs="Arial"/>
        </w:rPr>
        <w:t>e</w:t>
      </w:r>
      <w:r w:rsidRPr="00577D7B">
        <w:rPr>
          <w:rFonts w:cs="Arial"/>
        </w:rPr>
        <w:t xml:space="preserve"> </w:t>
      </w:r>
      <w:r w:rsidR="00D17577" w:rsidRPr="00577D7B">
        <w:rPr>
          <w:rFonts w:cs="Arial"/>
        </w:rPr>
        <w:t>besteht für</w:t>
      </w:r>
      <w:r w:rsidRPr="00577D7B">
        <w:rPr>
          <w:rFonts w:cs="Arial"/>
        </w:rPr>
        <w:t xml:space="preserve"> Fälle von Werbeanrufen gem. § 107 Abs. 1a TKG. </w:t>
      </w:r>
    </w:p>
    <w:bookmarkEnd w:id="15"/>
    <w:bookmarkEnd w:id="16"/>
    <w:p w14:paraId="1AB17DDA" w14:textId="77777777" w:rsidR="00456E5A" w:rsidRPr="00577D7B" w:rsidRDefault="00456E5A" w:rsidP="00773C36">
      <w:pPr>
        <w:pStyle w:val="berschrift2"/>
      </w:pPr>
      <w:r w:rsidRPr="00577D7B">
        <w:t xml:space="preserve">Verwendung von Daten für Vermarktungszwecke, Einverständnis zum Erhalt von E-Mail-Werbung </w:t>
      </w:r>
    </w:p>
    <w:p w14:paraId="2635CE7E" w14:textId="77777777" w:rsidR="00456E5A" w:rsidRPr="00577D7B" w:rsidRDefault="00456E5A" w:rsidP="00577D7B">
      <w:pPr>
        <w:rPr>
          <w:rFonts w:cs="Arial"/>
        </w:rPr>
      </w:pPr>
      <w:r w:rsidRPr="00577D7B">
        <w:rPr>
          <w:rFonts w:cs="Arial"/>
        </w:rPr>
        <w:t>Der Kunde erteilt seine jederzeit widerrufliche Zustimmung dazu, dass seine Verkehrsdaten gem</w:t>
      </w:r>
      <w:r w:rsidR="000F5080" w:rsidRPr="00577D7B">
        <w:rPr>
          <w:rFonts w:cs="Arial"/>
        </w:rPr>
        <w:t>.</w:t>
      </w:r>
      <w:r w:rsidRPr="00577D7B">
        <w:rPr>
          <w:rFonts w:cs="Arial"/>
        </w:rPr>
        <w:t xml:space="preserve"> § 92 Abs 3 Z 4 TKG 2003 zum Zwecke der Vermarktung von Telekommunikationsdiensten des ISP, sowie zur Bereitstellung von Diensten mit Zusatznutzen verwendet werden dürfen.</w:t>
      </w:r>
    </w:p>
    <w:p w14:paraId="793F7762" w14:textId="77777777" w:rsidR="00F833FF" w:rsidRPr="00577D7B" w:rsidRDefault="00456E5A" w:rsidP="00577D7B">
      <w:pPr>
        <w:rPr>
          <w:rFonts w:cs="Arial"/>
        </w:rPr>
      </w:pPr>
      <w:r w:rsidRPr="00577D7B">
        <w:rPr>
          <w:rFonts w:cs="Arial"/>
        </w:rPr>
        <w:t>Der Kunde erklärt sich auf den Vertragsunterlagen einverstanden, vom ISP Werbung und Informationen betreffend Produkte und Services des ISP sowie von den in den Vertragsunterlagen angeführten Geschäftspartnern des ISP in angemessenem Umfang per E-Mail zu erhalten. Dabei bleiben die Daten des Kunden einschließlich seines Namens und seiner E-Mail-Adresse ausschließlich beim ISP. Der Kunde kann diese Einverständniserklärung jederzeit widerrufen. Der ISP wird dem Kunden in jeder Werbe-E-Mail die Möglichkeit einräumen, den Empfang weiterer Nachrichten abzulehnen. Diese Regelung gilt gegenüber Verbrauchern nur in dem Ausmaß, als die konkreten Geschäftspartner namentlich bekannt gegeben wurden.</w:t>
      </w:r>
    </w:p>
    <w:p w14:paraId="12D3F2F9" w14:textId="77777777" w:rsidR="00456E5A" w:rsidRPr="00577D7B" w:rsidRDefault="00456E5A" w:rsidP="00773C36">
      <w:pPr>
        <w:pStyle w:val="berschrift2"/>
      </w:pPr>
      <w:r w:rsidRPr="00577D7B">
        <w:t>Überwachung des Fernmeldeverkehrs</w:t>
      </w:r>
    </w:p>
    <w:p w14:paraId="681D0469" w14:textId="77777777" w:rsidR="00456E5A" w:rsidRPr="00577D7B" w:rsidRDefault="00456E5A" w:rsidP="00577D7B">
      <w:pPr>
        <w:rPr>
          <w:rFonts w:cs="Arial"/>
        </w:rPr>
      </w:pPr>
      <w:r w:rsidRPr="00577D7B">
        <w:rPr>
          <w:rFonts w:cs="Arial"/>
        </w:rPr>
        <w:t>Der Kunde nimmt zur Kenntnis, dass der ISP gem § 94 TKG 2003 verpflichtet sein kann, an der Überwachung des Fernmeldeverkehrs nach den Bestimmungen der Strafprozessordnung teilzunehmen. Ebenso nimmt der Kunde zur Kenntnis, dass der ISP gem § 106 TKG 2003 zur Einrichtung einer Fangschaltung oder zur Aufhebung der Rufnummernunterdrückung verpflichtet werden kann. Handlungen des ISP aufgrund dieser Verpflichtungen lösen keine Ansprüche des Kunden aus.</w:t>
      </w:r>
    </w:p>
    <w:p w14:paraId="3C3F14B3" w14:textId="77777777" w:rsidR="00456E5A" w:rsidRPr="00577D7B" w:rsidRDefault="00456E5A" w:rsidP="00577D7B">
      <w:pPr>
        <w:rPr>
          <w:rFonts w:cs="Arial"/>
        </w:rPr>
      </w:pPr>
      <w:r w:rsidRPr="00577D7B">
        <w:rPr>
          <w:rFonts w:cs="Arial"/>
        </w:rPr>
        <w:t>Der Kunde nimmt weiters die Bestimmungen des E-Commerce-Gesetzes (ECG) zur Kenntnis, wonach der ISP unter bestimmten Voraussetzungen berechtigt und verpflichtet ist, Auskünfte betreffend den Kunden zu erteilen. Der ISP wird bestrebt sein, die von der ISPA (Verein der Internet Service Providers Austria) entwickelten „Allgemeinen Regeln zur Haftung und Auskunftspflicht des Internet Service Providers“, abrufbar unter www.ispa.at zu beachten und ihnen zu entsprechen.</w:t>
      </w:r>
    </w:p>
    <w:p w14:paraId="5B09E7B9" w14:textId="77777777" w:rsidR="00456E5A" w:rsidRPr="00577D7B" w:rsidRDefault="00456E5A" w:rsidP="00773C36">
      <w:pPr>
        <w:pStyle w:val="berschrift1"/>
      </w:pPr>
      <w:r w:rsidRPr="00577D7B">
        <w:t>Datensicherheit</w:t>
      </w:r>
    </w:p>
    <w:p w14:paraId="260B961A" w14:textId="77777777" w:rsidR="00456E5A" w:rsidRPr="00577D7B" w:rsidRDefault="00456E5A" w:rsidP="00577D7B">
      <w:pPr>
        <w:rPr>
          <w:rFonts w:cs="Arial"/>
        </w:rPr>
      </w:pPr>
      <w:r w:rsidRPr="00577D7B">
        <w:rPr>
          <w:rFonts w:cs="Arial"/>
        </w:rPr>
        <w:t>Der ISP wird alle technisch möglichen und zumutbaren Maßnahmen ergreifen, um die bei ihm gespeicherten Daten zu schützen. Sollte es einem Dritten auf rechtswidrige Art und Weise gelingen, beim ISP gespeicherte Daten in seine Verfügungsgewalt zu bringen bzw diese weiter zu verwenden, so haftet der ISP dem Kunden gegenüber nur bei vorsätzlichem oder grob fahrlässigem Verhalten.</w:t>
      </w:r>
    </w:p>
    <w:p w14:paraId="258A1A85" w14:textId="77777777" w:rsidR="00456E5A" w:rsidRPr="00577D7B" w:rsidRDefault="00456E5A" w:rsidP="00577D7B">
      <w:pPr>
        <w:rPr>
          <w:rFonts w:cs="Arial"/>
        </w:rPr>
      </w:pPr>
      <w:r w:rsidRPr="00577D7B">
        <w:rPr>
          <w:rFonts w:cs="Arial"/>
        </w:rPr>
        <w:t>Für Verbrauchergeschäfte gilt: die Haftung des ISP ist ausgeschlossen, wenn dieser oder eine Person, für welche er einzustehen hat, Sachschäden bloß leicht fahrlässig verschuldet hat.</w:t>
      </w:r>
    </w:p>
    <w:p w14:paraId="3E282733" w14:textId="77777777" w:rsidR="00456E5A" w:rsidRPr="00577D7B" w:rsidRDefault="00456E5A" w:rsidP="00773C36">
      <w:pPr>
        <w:pStyle w:val="berschrift1"/>
      </w:pPr>
      <w:r w:rsidRPr="00577D7B">
        <w:t>Besondere Bestimmungen für die Lieferung und Erstellung von Software</w:t>
      </w:r>
    </w:p>
    <w:p w14:paraId="2574A2ED" w14:textId="77777777" w:rsidR="00456E5A" w:rsidRPr="00577D7B" w:rsidRDefault="00773C36" w:rsidP="00773C36">
      <w:pPr>
        <w:pStyle w:val="berschrift2"/>
      </w:pPr>
      <w:r>
        <w:t>L</w:t>
      </w:r>
      <w:r w:rsidR="00456E5A" w:rsidRPr="00577D7B">
        <w:t>eistungsumfang</w:t>
      </w:r>
    </w:p>
    <w:p w14:paraId="069B17F2" w14:textId="77777777" w:rsidR="00456E5A" w:rsidRPr="00577D7B" w:rsidRDefault="00456E5A" w:rsidP="00577D7B">
      <w:pPr>
        <w:rPr>
          <w:rFonts w:cs="Arial"/>
        </w:rPr>
      </w:pPr>
      <w:r w:rsidRPr="00577D7B">
        <w:rPr>
          <w:rFonts w:cs="Arial"/>
        </w:rPr>
        <w:t>Bei individuell vom ISP erstellter Software ist</w:t>
      </w:r>
      <w:r w:rsidR="002C18FE" w:rsidRPr="00577D7B">
        <w:rPr>
          <w:rFonts w:cs="Arial"/>
        </w:rPr>
        <w:t xml:space="preserve"> der Leistungsumfang durch eine</w:t>
      </w:r>
      <w:r w:rsidRPr="00577D7B">
        <w:rPr>
          <w:rFonts w:cs="Arial"/>
        </w:rPr>
        <w:t xml:space="preserve"> von beiden Vertragsparteien gegengezeichnete Leistungsbeschreibung (Systemanalyse) bestimmt. Die Lieferung umfasst den auf den bezeichneten Anlagen ausführbaren Programmcode und eine Programmbeschreibung. Die Rechte an den Programmen und der Dokumentation verbleiben zur Gänze beim ISP, sofern nicht ausdrücklich anderes vereinbart wurde.</w:t>
      </w:r>
    </w:p>
    <w:p w14:paraId="06F25B16" w14:textId="77777777" w:rsidR="00456E5A" w:rsidRPr="00577D7B" w:rsidRDefault="00456E5A" w:rsidP="00773C36">
      <w:pPr>
        <w:pStyle w:val="berschrift2"/>
      </w:pPr>
      <w:r w:rsidRPr="00577D7B">
        <w:t>Rechte an gelieferter Software</w:t>
      </w:r>
    </w:p>
    <w:p w14:paraId="1A9D0900" w14:textId="77777777" w:rsidR="00456E5A" w:rsidRPr="00577D7B" w:rsidRDefault="00456E5A" w:rsidP="00577D7B">
      <w:pPr>
        <w:rPr>
          <w:rFonts w:cs="Arial"/>
        </w:rPr>
      </w:pPr>
      <w:r w:rsidRPr="00577D7B">
        <w:rPr>
          <w:rFonts w:cs="Arial"/>
        </w:rPr>
        <w:t>Bei der Lieferung von Software räumt der ISP, sofern nicht ausdrücklich anderes vereinbart, dem Kunden ein nicht übertragbares, nicht ausschließliches Nutzungsrecht an der Software ein, wobei der Kunde die für die Software jeweils geltenden Lizenzbedingungen, auch wenn es sich um Software von Dritten handelt, akzeptiert. Bei Verstößen wird der Kunde den ISP schad- und klaglos stellen. Der Kunde hat im Rahmen seiner Möglichkeit jedenfalls an einer allfälligen Schadensvermeidung mitzuwirken.</w:t>
      </w:r>
    </w:p>
    <w:p w14:paraId="156F0CB6" w14:textId="77777777" w:rsidR="00456E5A" w:rsidRPr="00577D7B" w:rsidRDefault="00456E5A" w:rsidP="00577D7B">
      <w:pPr>
        <w:rPr>
          <w:rFonts w:cs="Arial"/>
        </w:rPr>
      </w:pPr>
      <w:r w:rsidRPr="00577D7B">
        <w:rPr>
          <w:rFonts w:cs="Arial"/>
        </w:rPr>
        <w:t>Bei Verwendung lizenzierter Software Dritter ist der Kunde verpflichtet, vor Verwendung dieser Software die Lizenzbestimmungen einzusehen und genauest einzuhalten. Für vom Kunden abgerufene Software, die als "Public Domain" oder als "Shareware" qualifiziert ist und die vom ISP nicht erstellt wurde, wird keinerlei Gewähr übernommen. Der Kunde hat die für solche Software vom Autor angegebenen Nutzungsbestimmungen und allfälligen Lizenzregelungen zu beachten und jede Weitergabe der Software an Dritte, auch deren kurzfristige Überlassung, zu unterlassen. Jedenfalls hält der Kunde den ISP von Ansprüchen wegen Verletzung obiger Verpflichtungen zur Gänze schad- und klaglos.</w:t>
      </w:r>
    </w:p>
    <w:p w14:paraId="60474F13" w14:textId="77777777" w:rsidR="00456E5A" w:rsidRPr="00577D7B" w:rsidRDefault="00456E5A" w:rsidP="00773C36">
      <w:pPr>
        <w:pStyle w:val="berschrift2"/>
      </w:pPr>
      <w:r w:rsidRPr="00577D7B">
        <w:t>Gewährleistung</w:t>
      </w:r>
    </w:p>
    <w:p w14:paraId="2AB16525" w14:textId="77777777" w:rsidR="00456E5A" w:rsidRPr="00577D7B" w:rsidRDefault="00456E5A" w:rsidP="00577D7B">
      <w:pPr>
        <w:rPr>
          <w:rFonts w:cs="Arial"/>
        </w:rPr>
      </w:pPr>
      <w:r w:rsidRPr="00577D7B">
        <w:rPr>
          <w:rFonts w:cs="Arial"/>
        </w:rPr>
        <w:t>Der ISP übernimmt keine Gewähr dafür, dass die gelieferte Software mit anderen Programmen des Kunden zusammenarbeitet; dies gilt nicht, sofern der Kunde Standardsoftware verwendet oder die Funktionalität im Einzelfall ausdrücklich garantiert. Bei Unternehmergeschäften ist die Gewährleistung auf reproduzierbare (laufend wiederholbare) Mängel in der Programmfunktion beschränkt. Die Gewährleistungsansprüche von Verbrauchern gem Pkt 5. werden durch diesen Punkt 10.3. nicht berührt.</w:t>
      </w:r>
    </w:p>
    <w:p w14:paraId="7281FCBA" w14:textId="77777777" w:rsidR="00456E5A" w:rsidRPr="00577D7B" w:rsidRDefault="00456E5A" w:rsidP="00577D7B">
      <w:pPr>
        <w:rPr>
          <w:rFonts w:cs="Arial"/>
        </w:rPr>
      </w:pPr>
      <w:r w:rsidRPr="00577D7B">
        <w:rPr>
          <w:rFonts w:cs="Arial"/>
        </w:rPr>
        <w:t xml:space="preserve">Ansonsten gelten die Gewährleistungsbestimmungen des Pkt 5. </w:t>
      </w:r>
    </w:p>
    <w:p w14:paraId="7FC965ED" w14:textId="77777777" w:rsidR="00456E5A" w:rsidRPr="00577D7B" w:rsidRDefault="00456E5A" w:rsidP="00773C36">
      <w:pPr>
        <w:pStyle w:val="berschrift2"/>
      </w:pPr>
      <w:r w:rsidRPr="00577D7B">
        <w:t>Rücktritt bei Softwaremängeln</w:t>
      </w:r>
    </w:p>
    <w:p w14:paraId="6C5826C3" w14:textId="77777777" w:rsidR="00456E5A" w:rsidRPr="00577D7B" w:rsidRDefault="00456E5A" w:rsidP="00577D7B">
      <w:pPr>
        <w:rPr>
          <w:rFonts w:cs="Arial"/>
        </w:rPr>
      </w:pPr>
      <w:r w:rsidRPr="00577D7B">
        <w:rPr>
          <w:rFonts w:cs="Arial"/>
        </w:rPr>
        <w:t>Werden vom ISP gleichzeitig Hard- und Software geliefert, so berechtigen allfällige Mängel der Software den Kunden nicht automatisch, auch hinsichtlich des Vertrages, welcher der Nutzung oder Lieferung der Hardware zugrunde liegt, zurückzutreten. Dasselbe gilt hinsichtlich vereinbarter Dienstleistungen. Insbesondere berechtigen Mängel der gelieferten Hard- oder Software nicht automatisch zum Rücktritt hinsichtlich des Vertrags über die Erbringung von Internetdienstleistungen. Ein Gesamtrücktritt ist nur möglich, wenn unteilbare Leistungen iSv § 918 Abs 2 ABGB vorliegen.</w:t>
      </w:r>
    </w:p>
    <w:p w14:paraId="0CD3F5D0" w14:textId="77777777" w:rsidR="001B0C2D" w:rsidRPr="00577D7B" w:rsidRDefault="001B0C2D" w:rsidP="00773C36">
      <w:pPr>
        <w:pStyle w:val="berschrift2"/>
      </w:pPr>
      <w:r w:rsidRPr="00577D7B">
        <w:t>Download- und Upload Geschwindigkeit</w:t>
      </w:r>
    </w:p>
    <w:p w14:paraId="3A89E07D" w14:textId="77777777" w:rsidR="001B0C2D" w:rsidRPr="00577D7B" w:rsidRDefault="001B0C2D" w:rsidP="00577D7B">
      <w:pPr>
        <w:rPr>
          <w:rFonts w:cs="Arial"/>
        </w:rPr>
      </w:pPr>
      <w:r w:rsidRPr="00577D7B">
        <w:rPr>
          <w:rFonts w:cs="Arial"/>
        </w:rPr>
        <w:t>Die Minimale, die normalerweise zur Verfügung stehende, die Maximale und die beworbene Download- und Upload-Geschwindigkeit kann den Entgeltbestimmungen des ISP entnommen werden.</w:t>
      </w:r>
    </w:p>
    <w:p w14:paraId="5675F087" w14:textId="77777777" w:rsidR="005E7437" w:rsidRPr="00577D7B" w:rsidRDefault="005E7437" w:rsidP="00BC6CD0">
      <w:pPr>
        <w:pStyle w:val="berschrift1"/>
      </w:pPr>
      <w:r w:rsidRPr="00577D7B">
        <w:t>Welchen Einfluss haben die in Artikel 3 Abs. 5 TSM-VO genannten andere</w:t>
      </w:r>
      <w:r w:rsidR="00722461" w:rsidRPr="00577D7B">
        <w:t>n</w:t>
      </w:r>
      <w:r w:rsidRPr="00577D7B">
        <w:t xml:space="preserve"> Dienste, die keine Internetzugangsdienste sind, über die der Endnutzer in einem Vertrag abschließt, in der Praxis auf die diesem Endnutzer bereits gestellten Internetzugangsdienste?</w:t>
      </w:r>
    </w:p>
    <w:p w14:paraId="05995213" w14:textId="77777777" w:rsidR="00BC6CD0" w:rsidRPr="00BC6CD0" w:rsidRDefault="005E7437" w:rsidP="00EC1968">
      <w:pPr>
        <w:pStyle w:val="berschrift2"/>
        <w:rPr>
          <w:rFonts w:cs="Arial"/>
        </w:rPr>
      </w:pPr>
      <w:r w:rsidRPr="00BC6CD0">
        <w:t>IP-TV</w:t>
      </w:r>
    </w:p>
    <w:p w14:paraId="65EE4D03" w14:textId="77777777" w:rsidR="005E7437" w:rsidRPr="00BC6CD0" w:rsidRDefault="005E7437" w:rsidP="00BC6CD0">
      <w:r w:rsidRPr="00BC6CD0">
        <w:t>Wenn der Kunde gleichzeitig</w:t>
      </w:r>
      <w:r w:rsidR="00193982" w:rsidRPr="00BC6CD0">
        <w:t xml:space="preserve"> IP-TV sieht</w:t>
      </w:r>
      <w:r w:rsidR="00F673B8" w:rsidRPr="00BC6CD0">
        <w:t xml:space="preserve"> und im Internet surft</w:t>
      </w:r>
      <w:r w:rsidR="00722461" w:rsidRPr="00BC6CD0">
        <w:t>, gilt folgendes:</w:t>
      </w:r>
    </w:p>
    <w:p w14:paraId="020D4914" w14:textId="77777777" w:rsidR="00722461" w:rsidRPr="00577D7B" w:rsidRDefault="00722461" w:rsidP="00993824">
      <w:pPr>
        <w:numPr>
          <w:ilvl w:val="0"/>
          <w:numId w:val="3"/>
        </w:numPr>
        <w:ind w:left="714" w:hanging="357"/>
        <w:contextualSpacing/>
        <w:rPr>
          <w:rFonts w:cs="Arial"/>
        </w:rPr>
      </w:pPr>
      <w:r w:rsidRPr="00577D7B">
        <w:rPr>
          <w:rFonts w:cs="Arial"/>
        </w:rPr>
        <w:t>Grundsätzlich werden dem Kunden, sofern technisch möglich, für IP-TV zusätzliche Bandbreite</w:t>
      </w:r>
      <w:r w:rsidR="00D84097" w:rsidRPr="00577D7B">
        <w:rPr>
          <w:rFonts w:cs="Arial"/>
        </w:rPr>
        <w:t>n</w:t>
      </w:r>
      <w:r w:rsidRPr="00577D7B">
        <w:rPr>
          <w:rFonts w:cs="Arial"/>
        </w:rPr>
        <w:t xml:space="preserve"> zur Verfügung gestellt; </w:t>
      </w:r>
    </w:p>
    <w:p w14:paraId="52B947B3" w14:textId="77777777" w:rsidR="00722461" w:rsidRPr="00577D7B" w:rsidRDefault="00722461" w:rsidP="00993824">
      <w:pPr>
        <w:numPr>
          <w:ilvl w:val="0"/>
          <w:numId w:val="3"/>
        </w:numPr>
        <w:ind w:left="714" w:hanging="357"/>
        <w:contextualSpacing/>
        <w:rPr>
          <w:rFonts w:cs="Arial"/>
        </w:rPr>
      </w:pPr>
      <w:r w:rsidRPr="00577D7B">
        <w:rPr>
          <w:rFonts w:cs="Arial"/>
        </w:rPr>
        <w:t>Wenn der Kunde einen HD-Sender (High Definition) sieht, verbraucht er bis zu 10 Mbit/s Downstream;</w:t>
      </w:r>
    </w:p>
    <w:p w14:paraId="29008A27" w14:textId="77777777" w:rsidR="00722461" w:rsidRPr="00577D7B" w:rsidRDefault="00722461" w:rsidP="00993824">
      <w:pPr>
        <w:numPr>
          <w:ilvl w:val="0"/>
          <w:numId w:val="3"/>
        </w:numPr>
        <w:ind w:left="714" w:hanging="357"/>
        <w:rPr>
          <w:rFonts w:cs="Arial"/>
        </w:rPr>
      </w:pPr>
      <w:r w:rsidRPr="00577D7B">
        <w:rPr>
          <w:rFonts w:cs="Arial"/>
        </w:rPr>
        <w:t>Es besteht auch die Möglichkeit, dass der Kunde eine priorisierte virtuelle Netzwerkumgebung erhält.</w:t>
      </w:r>
    </w:p>
    <w:p w14:paraId="14C0C8C5" w14:textId="77777777" w:rsidR="005E7437" w:rsidRPr="00577D7B" w:rsidRDefault="00722461" w:rsidP="00BC6CD0">
      <w:pPr>
        <w:pStyle w:val="berschrift2"/>
      </w:pPr>
      <w:r w:rsidRPr="00577D7B">
        <w:t>VoIP/IP-Sprachtelefonie:</w:t>
      </w:r>
    </w:p>
    <w:p w14:paraId="42E2F5CC" w14:textId="77777777" w:rsidR="00D84097" w:rsidRPr="00577D7B" w:rsidRDefault="00722461" w:rsidP="00577D7B">
      <w:pPr>
        <w:rPr>
          <w:rFonts w:cs="Arial"/>
        </w:rPr>
      </w:pPr>
      <w:r w:rsidRPr="00577D7B">
        <w:rPr>
          <w:rFonts w:cs="Arial"/>
        </w:rPr>
        <w:t>Wenn der Kunde gleichzeitig VoIP verwendet und im Internet surft, gilt folgendes:</w:t>
      </w:r>
    </w:p>
    <w:p w14:paraId="17FC70D9" w14:textId="77777777" w:rsidR="00D84097" w:rsidRPr="00577D7B" w:rsidRDefault="00D84097" w:rsidP="00993824">
      <w:pPr>
        <w:numPr>
          <w:ilvl w:val="0"/>
          <w:numId w:val="4"/>
        </w:numPr>
        <w:spacing w:after="0"/>
        <w:ind w:left="714" w:hanging="357"/>
        <w:rPr>
          <w:rFonts w:cs="Arial"/>
        </w:rPr>
      </w:pPr>
      <w:r w:rsidRPr="00577D7B">
        <w:rPr>
          <w:rFonts w:cs="Arial"/>
        </w:rPr>
        <w:t>Grundsätzlich werden dem Kunden, sofern technisch möglich, für VoIP zusätzliche Bandbreiten zur Verfügung gestellt;</w:t>
      </w:r>
    </w:p>
    <w:p w14:paraId="4A81F139" w14:textId="77777777" w:rsidR="00D84097" w:rsidRPr="00577D7B" w:rsidRDefault="00D84097" w:rsidP="00993824">
      <w:pPr>
        <w:numPr>
          <w:ilvl w:val="0"/>
          <w:numId w:val="4"/>
        </w:numPr>
        <w:rPr>
          <w:rFonts w:cs="Arial"/>
        </w:rPr>
      </w:pPr>
      <w:r w:rsidRPr="00577D7B">
        <w:rPr>
          <w:rFonts w:cs="Arial"/>
        </w:rPr>
        <w:t xml:space="preserve">Es gilt allerdings zu beachten, dass die jeweils </w:t>
      </w:r>
      <w:r w:rsidR="00B73586" w:rsidRPr="00577D7B">
        <w:rPr>
          <w:rFonts w:cs="Arial"/>
        </w:rPr>
        <w:t>tatsächlich benötigte Bandbreite vom jeweils eingesetzten Sprachcodex abhängig ist.</w:t>
      </w:r>
    </w:p>
    <w:p w14:paraId="761000FA" w14:textId="77777777" w:rsidR="005259B1" w:rsidRPr="00577D7B" w:rsidRDefault="005259B1" w:rsidP="00BC6CD0">
      <w:pPr>
        <w:pStyle w:val="berschrift1"/>
      </w:pPr>
      <w:r w:rsidRPr="00577D7B">
        <w:t>Besondere Bestimmungen für Internetdienstleistungen über ADSL- bzw xDSL-Zugangsleitungen der A1 Telekom Austria AG (TA)</w:t>
      </w:r>
    </w:p>
    <w:p w14:paraId="5F027EE3" w14:textId="77777777" w:rsidR="005259B1" w:rsidRPr="00577D7B" w:rsidRDefault="005259B1" w:rsidP="00BC6CD0">
      <w:pPr>
        <w:pStyle w:val="berschrift2"/>
      </w:pPr>
      <w:r w:rsidRPr="00577D7B">
        <w:t>Vertragsverhältnis mit der A1 Telekom Austria</w:t>
      </w:r>
    </w:p>
    <w:p w14:paraId="7DCAC545" w14:textId="77777777" w:rsidR="005259B1" w:rsidRPr="00577D7B" w:rsidRDefault="005259B1" w:rsidP="00577D7B">
      <w:pPr>
        <w:rPr>
          <w:rFonts w:cs="Arial"/>
        </w:rPr>
      </w:pPr>
      <w:r w:rsidRPr="00577D7B">
        <w:rPr>
          <w:rFonts w:cs="Arial"/>
        </w:rPr>
        <w:t>Der Kunde stimmt zu, dass hinsichtlich ADSL- Zugangsleistung ein Vertragsverhältnis auf</w:t>
      </w:r>
    </w:p>
    <w:p w14:paraId="66FEDD1A" w14:textId="77777777" w:rsidR="005259B1" w:rsidRPr="00577D7B" w:rsidRDefault="005259B1" w:rsidP="00577D7B">
      <w:pPr>
        <w:rPr>
          <w:rFonts w:cs="Arial"/>
        </w:rPr>
      </w:pPr>
      <w:r w:rsidRPr="00577D7B">
        <w:rPr>
          <w:rFonts w:cs="Arial"/>
        </w:rPr>
        <w:t>Basis der jeweils geltenden Allgemeinen Geschäftsbedingungen der A1 TELEKOM AUSTRIA (einschließlich der jeweils geltenden Leistungsbeschreibungen und Entgeltbestimmungen) "Online- ADSL" (bzw bei SDSL: "Online-SDSL") – mit Ausnahme der Bestimmungen über eine Kündigung durch den Kunden – mit A1 Telekom Austria AG begründet wird und erklärt hiermit, diese Allgemeinen Geschäftsbedingungen, Leistungsbeschreibungen und Entgeltbestimmungen der A1 Telekom Austria zur Kenntnis genommen zu haben und damit einverstanden zu sein. Die Dokumente der Telekom Austria sind unter www.telekom.at abrufbar bzw werden auf Wunsch vom ISP zugesandt.</w:t>
      </w:r>
    </w:p>
    <w:p w14:paraId="5A752428" w14:textId="77777777" w:rsidR="005259B1" w:rsidRPr="00577D7B" w:rsidRDefault="005259B1" w:rsidP="00577D7B">
      <w:pPr>
        <w:rPr>
          <w:rFonts w:cs="Arial"/>
        </w:rPr>
      </w:pPr>
      <w:r w:rsidRPr="00577D7B">
        <w:rPr>
          <w:rFonts w:cs="Arial"/>
        </w:rPr>
        <w:t>Hinsichtlich der Kundenerklärungen zum „Providerwechsel“, „Datenübermittlung“, „Beendigung des Endkundenvertragsverhältnisses“ ist der ISP Erklärungsempfänger für die A1 Telekom Austria.</w:t>
      </w:r>
    </w:p>
    <w:p w14:paraId="5AF8FA15" w14:textId="77777777" w:rsidR="005259B1" w:rsidRPr="00577D7B" w:rsidRDefault="005259B1" w:rsidP="00577D7B">
      <w:pPr>
        <w:rPr>
          <w:rFonts w:cs="Arial"/>
        </w:rPr>
      </w:pPr>
      <w:r w:rsidRPr="00577D7B">
        <w:rPr>
          <w:rFonts w:cs="Arial"/>
        </w:rPr>
        <w:t>Der Kunde erteilt seine Zustimmung zur Übermittlung jener personenbezogenen Daten durch den ISP an die A1 Telekom Austria und durch die A1 Telekom Austria an den ISP, die für die Erbringung, Verrechnung oder Beendigung der Leistungen notwendig sind.</w:t>
      </w:r>
    </w:p>
    <w:p w14:paraId="1C9ED285" w14:textId="77777777" w:rsidR="005259B1" w:rsidRPr="00577D7B" w:rsidRDefault="005259B1" w:rsidP="00BC6CD0">
      <w:pPr>
        <w:pStyle w:val="berschrift2"/>
      </w:pPr>
      <w:r w:rsidRPr="00577D7B">
        <w:t>Produkt-, Modem- oder Providerwechsel</w:t>
      </w:r>
    </w:p>
    <w:p w14:paraId="13FEF875" w14:textId="77777777" w:rsidR="005259B1" w:rsidRPr="00577D7B" w:rsidRDefault="005259B1" w:rsidP="00577D7B">
      <w:pPr>
        <w:rPr>
          <w:rFonts w:cs="Arial"/>
        </w:rPr>
      </w:pPr>
      <w:r w:rsidRPr="00577D7B">
        <w:rPr>
          <w:rFonts w:cs="Arial"/>
        </w:rPr>
        <w:t>Der durch einen allfälligen späteren Produkt-, Modem- oder Providerwechsel des Kunden entstehende Einmalaufwand bei der Telekom Austria wird dem Endkunden von dieser mit einer der auf den Produkt-, Modem- oder Providerwechsel folgenden Rechnung gesondert in Rechnung gestellt.</w:t>
      </w:r>
    </w:p>
    <w:p w14:paraId="378E6690" w14:textId="77777777" w:rsidR="005259B1" w:rsidRPr="00577D7B" w:rsidRDefault="005259B1" w:rsidP="00577D7B">
      <w:pPr>
        <w:rPr>
          <w:rFonts w:cs="Arial"/>
        </w:rPr>
      </w:pPr>
      <w:r w:rsidRPr="00577D7B">
        <w:rPr>
          <w:rFonts w:cs="Arial"/>
        </w:rPr>
        <w:t>Durch einen Providerwechsel ist eine Vertragsanpassung auch des Vertragsverhältnisses zur A1 Telekom Austria nötig. Dafür ist an die A1 Telekom Austria für deren Aufwand ein Entgelt zu verrichten.</w:t>
      </w:r>
    </w:p>
    <w:p w14:paraId="6D0175C8" w14:textId="77777777" w:rsidR="005259B1" w:rsidRPr="00577D7B" w:rsidRDefault="005259B1" w:rsidP="00BC6CD0">
      <w:pPr>
        <w:pStyle w:val="berschrift2"/>
      </w:pPr>
      <w:r w:rsidRPr="00577D7B">
        <w:t>Regelung für den Fall der Beendigung des Vertrages über den Teilnehmeranschluss bei der A1 Telekom Austria</w:t>
      </w:r>
    </w:p>
    <w:p w14:paraId="6C1060D5" w14:textId="77777777" w:rsidR="005259B1" w:rsidRPr="00577D7B" w:rsidRDefault="005259B1" w:rsidP="00577D7B">
      <w:pPr>
        <w:rPr>
          <w:rFonts w:cs="Arial"/>
        </w:rPr>
      </w:pPr>
      <w:r w:rsidRPr="00577D7B">
        <w:rPr>
          <w:rFonts w:cs="Arial"/>
        </w:rPr>
        <w:t>Bei Beendigung des Vertrages zwischen dem Kunden und der TA betreffend den Teilnehmeranschluss, aus welchem Grund auch immer, erbringt der ISP den xDSL-Dienst gegenüber dem Kunden nicht mehr. Der Kunde ist dennoch jedenfalls verpflichtet, dem ISP alle Entgelte bis zu jenem Zeitpunkt zu ersetzen, zu dem der Vertrag mit dem ISP erstmals gekündigt hätte werden können. Weitergehende Schadenersatzansprüche sowie sonstige Ansprüche des ISP bleiben unberührt.</w:t>
      </w:r>
    </w:p>
    <w:p w14:paraId="4B5FA9DD" w14:textId="77777777" w:rsidR="005259B1" w:rsidRPr="00577D7B" w:rsidRDefault="005259B1" w:rsidP="00BC6CD0">
      <w:pPr>
        <w:pStyle w:val="berschrift2"/>
      </w:pPr>
      <w:r w:rsidRPr="00577D7B">
        <w:t>Sperre seitens der A1 Telekom Austria</w:t>
      </w:r>
    </w:p>
    <w:p w14:paraId="30045F13" w14:textId="77777777" w:rsidR="005259B1" w:rsidRPr="00577D7B" w:rsidRDefault="005259B1" w:rsidP="00577D7B">
      <w:pPr>
        <w:rPr>
          <w:rFonts w:cs="Arial"/>
        </w:rPr>
      </w:pPr>
      <w:r w:rsidRPr="00577D7B">
        <w:rPr>
          <w:rFonts w:cs="Arial"/>
        </w:rPr>
        <w:t>Wird aufgrund einer von der A1 Telekom Austria veranlassten Sperre die xDSL-Zugangsleitung eingestellt, ist der ISP berechtigt, nicht aber verpflichtet, die Internetzugangsleistungen für die Dauer der Sperre einzustellen. Macht der ISP von diesem Recht keinen Gebrauch, gebührt ihm ungeachtet der faktischen Unmöglichkeit des Zugangs dennoch das vereinbarte Entgelt bis zu jenem Zeitpunkt zu ersetzen, zu dem der Vertrag mit dem ISP erstmals gekündigt hätte werden können. Weitergehende Schadenersatzansprüche sowie sonstige Ansprüche des ISP bleiben unberührt.</w:t>
      </w:r>
    </w:p>
    <w:p w14:paraId="32C022EF" w14:textId="77777777" w:rsidR="00456E5A" w:rsidRPr="00577D7B" w:rsidRDefault="00456E5A" w:rsidP="00BC6CD0">
      <w:pPr>
        <w:pStyle w:val="berschrift1"/>
      </w:pPr>
      <w:r w:rsidRPr="00577D7B">
        <w:t>Besondere Bestimmungen bei Domainregistrierung</w:t>
      </w:r>
    </w:p>
    <w:p w14:paraId="10090C29" w14:textId="77777777" w:rsidR="00456E5A" w:rsidRPr="00577D7B" w:rsidRDefault="00456E5A" w:rsidP="00BC6CD0">
      <w:pPr>
        <w:pStyle w:val="berschrift2"/>
      </w:pPr>
      <w:r w:rsidRPr="00577D7B">
        <w:t>Vermittlung und Verwaltung der Domain; Vertragsbeziehungen</w:t>
      </w:r>
    </w:p>
    <w:p w14:paraId="4624327F" w14:textId="77777777" w:rsidR="00456E5A" w:rsidRPr="00577D7B" w:rsidRDefault="00456E5A" w:rsidP="00577D7B">
      <w:pPr>
        <w:rPr>
          <w:rFonts w:cs="Arial"/>
        </w:rPr>
      </w:pPr>
      <w:r w:rsidRPr="00577D7B">
        <w:rPr>
          <w:rFonts w:cs="Arial"/>
        </w:rPr>
        <w:t>Der ISP vermittelt und reserviert die beantragte Domain im Namen und auf Rechnung des Kunden, sofern die gewünschte Domain noch nicht vergeben ist. Die Domain wird für .at, .co.at und .or.at-Adressen von der Registrierungsstelle nic.at eingerichtet, für sonstige Adressen von der jeweils zuständigen Registrierungsstelle. Der ISP fungiert hinsichtlich der von nic.at verwalteten Domains auf die Dauer dieses Vertrages als Rechnungsstelle (sofern nicht anders vereinbart); das Vertragsverhältnis für die Errichtung und Führung der Domain besteht jedoch jedenfalls zwischen dem Kunden und der Registrierungsstelle direkt. Die Registrierungsgebühr, die der Registrierungsstelle zufließt, ist in den Beträgen, die der ISP dem Kunden verrechnet, enthalten (sofern nicht anders vereinbart). Bei nicht von der nic.at verwalteten Domains erfolgt die Verrechnung zwischen dem Kunden und der Domainverwaltungseinrichtung direkt, sofern nicht anderes vereinbart wurde; der ISP verrechnet dem Kunden diesfalls das Entgelt für die Anmeldung, die benutzten technischen Einrichtungen</w:t>
      </w:r>
      <w:r w:rsidR="00BC6CD0">
        <w:rPr>
          <w:rFonts w:cs="Arial"/>
        </w:rPr>
        <w:t xml:space="preserve"> sowie eine Verwaltungsgebühr.</w:t>
      </w:r>
    </w:p>
    <w:p w14:paraId="75B2156A" w14:textId="77777777" w:rsidR="00456E5A" w:rsidRPr="00577D7B" w:rsidRDefault="00456E5A" w:rsidP="00BC6CD0">
      <w:pPr>
        <w:pStyle w:val="berschrift2"/>
      </w:pPr>
      <w:r w:rsidRPr="00577D7B">
        <w:t>Ende des Vertrags mit der Registrierungsstelle</w:t>
      </w:r>
    </w:p>
    <w:p w14:paraId="4BEC7732" w14:textId="77777777" w:rsidR="009763A8" w:rsidRPr="00577D7B" w:rsidRDefault="009763A8" w:rsidP="00577D7B">
      <w:pPr>
        <w:rPr>
          <w:rFonts w:cs="Arial"/>
        </w:rPr>
      </w:pPr>
    </w:p>
    <w:p w14:paraId="49A5A463" w14:textId="77777777" w:rsidR="00456E5A" w:rsidRPr="00577D7B" w:rsidRDefault="00456E5A" w:rsidP="00577D7B">
      <w:pPr>
        <w:rPr>
          <w:rFonts w:cs="Arial"/>
        </w:rPr>
      </w:pPr>
      <w:r w:rsidRPr="00577D7B">
        <w:rPr>
          <w:rFonts w:cs="Arial"/>
        </w:rPr>
        <w:t xml:space="preserve">Der Kunde nimmt zur Kenntnis, dass der Vertrag des Kunden mit der Registrierungsstelle nicht automatisch endet, wenn der Vertrag mit dem ISP aufgelöst wird, sondern der Kunde diesen vielmehr eigens bei der Registrierungsstelle kündigen muss. </w:t>
      </w:r>
    </w:p>
    <w:p w14:paraId="72A04107" w14:textId="77777777" w:rsidR="00456E5A" w:rsidRPr="00577D7B" w:rsidRDefault="00456E5A" w:rsidP="00BC6CD0">
      <w:pPr>
        <w:pStyle w:val="berschrift2"/>
      </w:pPr>
      <w:r w:rsidRPr="00577D7B">
        <w:t>Geltung der AGB der Registrierungsstelle</w:t>
      </w:r>
    </w:p>
    <w:p w14:paraId="08EBAC4C" w14:textId="77777777" w:rsidR="00456E5A" w:rsidRPr="00577D7B" w:rsidRDefault="00456E5A" w:rsidP="00577D7B">
      <w:pPr>
        <w:rPr>
          <w:rFonts w:cs="Arial"/>
        </w:rPr>
      </w:pPr>
      <w:r w:rsidRPr="00577D7B">
        <w:rPr>
          <w:rFonts w:cs="Arial"/>
        </w:rPr>
        <w:t xml:space="preserve">Bezogen auf die Domain gelten daher die Allgemeinen Vertragsbedingungen der nic.at (abrufbar unter www.nic.at) bzw der ansonsten jeweils zuständigen Registrierungsstelle; diese werden dem Kunden des ISP auf Wunsch zugesandt. </w:t>
      </w:r>
    </w:p>
    <w:p w14:paraId="543D91BC" w14:textId="77777777" w:rsidR="00456E5A" w:rsidRPr="00577D7B" w:rsidRDefault="00456E5A" w:rsidP="00BC6CD0">
      <w:pPr>
        <w:pStyle w:val="berschrift2"/>
      </w:pPr>
      <w:r w:rsidRPr="00577D7B">
        <w:t>Rechtliche Zulässigkeit der Domain</w:t>
      </w:r>
    </w:p>
    <w:p w14:paraId="590CC6FE" w14:textId="77777777" w:rsidR="00456E5A" w:rsidRPr="00577D7B" w:rsidRDefault="00456E5A" w:rsidP="00577D7B">
      <w:pPr>
        <w:rPr>
          <w:rFonts w:cs="Arial"/>
        </w:rPr>
      </w:pPr>
      <w:r w:rsidRPr="00577D7B">
        <w:rPr>
          <w:rFonts w:cs="Arial"/>
        </w:rPr>
        <w:t>Der ISP ist nicht zur Prüfung der Zulässigkeit der Domain, etwa in marken- oder namensrechtlicher Hinsicht, verpflichtet. Der Kunde erklärt, die einschlägigen gesetzlichen Bestimmungen zu beachten und insbesondere niemanden in seinen Kennzeichenrechten zu verletzen und wird den ISP diesbezüglich vollkommen schad- und klaglos halten.</w:t>
      </w:r>
    </w:p>
    <w:p w14:paraId="5A3AD51D" w14:textId="77777777" w:rsidR="00456E5A" w:rsidRPr="00577D7B" w:rsidRDefault="00456E5A" w:rsidP="00BC6CD0">
      <w:pPr>
        <w:pStyle w:val="berschrift1"/>
      </w:pPr>
      <w:r w:rsidRPr="00577D7B">
        <w:t>Besondere Bestimmungen bei der Erbringung von Web-Design- oder Web-Consulting-Dienstleistungen</w:t>
      </w:r>
    </w:p>
    <w:p w14:paraId="1E0EA762" w14:textId="77777777" w:rsidR="00456E5A" w:rsidRPr="00577D7B" w:rsidRDefault="00456E5A" w:rsidP="00BC6CD0">
      <w:pPr>
        <w:pStyle w:val="berschrift2"/>
      </w:pPr>
      <w:r w:rsidRPr="00577D7B">
        <w:t>Mitwirkungspflicht des Kunden</w:t>
      </w:r>
    </w:p>
    <w:p w14:paraId="33381905" w14:textId="77777777" w:rsidR="00456E5A" w:rsidRPr="00577D7B" w:rsidRDefault="00456E5A" w:rsidP="00577D7B">
      <w:pPr>
        <w:rPr>
          <w:rFonts w:cs="Arial"/>
        </w:rPr>
      </w:pPr>
      <w:r w:rsidRPr="00577D7B">
        <w:rPr>
          <w:rFonts w:cs="Arial"/>
        </w:rPr>
        <w:t xml:space="preserve">Der Kunde ist zur erforderlichen Mitwirkung verpflichtet. Die Mitwirkungspflicht umfasst insbesondere die Bereitstellung der erforderlichen Informationen sowie gegebenenfalls der Hardware, auf der allfällige Installationen durchgeführt werden sollen. </w:t>
      </w:r>
    </w:p>
    <w:p w14:paraId="0A24940F" w14:textId="77777777" w:rsidR="00456E5A" w:rsidRPr="00577D7B" w:rsidRDefault="00456E5A" w:rsidP="00577D7B">
      <w:pPr>
        <w:rPr>
          <w:rFonts w:cs="Arial"/>
        </w:rPr>
      </w:pPr>
      <w:r w:rsidRPr="00577D7B">
        <w:rPr>
          <w:rFonts w:cs="Arial"/>
        </w:rPr>
        <w:t xml:space="preserve">Während erforderlicher Testläufe ist der Kunde persönlich anwesend oder stellt hierfür kompetente Mitarbeiter ab, die bevollmächtigt sind, über Mängel, Funktionserweiterungen, Funktionskürzungen sowie Änderungen der Programmstruktur zu urteilen und zu entscheiden. Der Kunde stellt ferner gegebenenfalls erforderliche Testdaten sowie alle Texte und sonstige Inhalte (zB. Logos), die eingesetzt werden sollen, zur Verfügung. </w:t>
      </w:r>
    </w:p>
    <w:p w14:paraId="3850C29D" w14:textId="77777777" w:rsidR="00456E5A" w:rsidRPr="00577D7B" w:rsidRDefault="00456E5A" w:rsidP="00577D7B">
      <w:pPr>
        <w:rPr>
          <w:rFonts w:cs="Arial"/>
        </w:rPr>
      </w:pPr>
      <w:r w:rsidRPr="00577D7B">
        <w:rPr>
          <w:rFonts w:cs="Arial"/>
        </w:rPr>
        <w:t>Sofern der ISP dem Kunden Entwürfe, Programmtestversionen, eine fertige Fassung oder ähnliches vorlegt, werden diese vom Kunden gewissenhaft geprüft. Reklamationen oder Änderungswünsche sind zu diesem Zeitpunkt anzumelden - dies, außer bei Verbrauchern, bei sonstigem Verlust aller Ansprüche gegen den ISP.</w:t>
      </w:r>
    </w:p>
    <w:p w14:paraId="0D46DF99" w14:textId="77777777" w:rsidR="00456E5A" w:rsidRPr="00BC6CD0" w:rsidRDefault="00456E5A" w:rsidP="00BC6CD0">
      <w:pPr>
        <w:pStyle w:val="berschrift2"/>
      </w:pPr>
      <w:r w:rsidRPr="00BC6CD0">
        <w:t>Haftung für vom Kunden bereitgestellte Elemente</w:t>
      </w:r>
    </w:p>
    <w:p w14:paraId="72FCACE6" w14:textId="77777777" w:rsidR="00456E5A" w:rsidRPr="00577D7B" w:rsidRDefault="00456E5A" w:rsidP="00577D7B">
      <w:pPr>
        <w:rPr>
          <w:rFonts w:cs="Arial"/>
        </w:rPr>
      </w:pPr>
      <w:r w:rsidRPr="00577D7B">
        <w:rPr>
          <w:rFonts w:cs="Arial"/>
        </w:rPr>
        <w:t xml:space="preserve">Vom Kunden beigestellte Elemente wie Logos, Texte, Elemente des Corporate Designs etc. bleiben im Eigentum des Kunden; der ISP erwirbt keinerlei Rechte daran. Der Kunde sichert zu, über alle erforderlichen Rechte zu verfügen, und hat den ISP von allen Folgen allenfalls erfolgter Rechtsverletzungen (zB. Eingriff in das Urheberrecht Dritter) hinsichtlich von vom Kunden beigestellter Elemente vollständig schad- und klaglos zu halten. </w:t>
      </w:r>
    </w:p>
    <w:p w14:paraId="6281D5DC" w14:textId="77777777" w:rsidR="00B04AA4" w:rsidRPr="00577D7B" w:rsidRDefault="00B04AA4" w:rsidP="00BC6CD0">
      <w:pPr>
        <w:pStyle w:val="berschrift2"/>
      </w:pPr>
      <w:r w:rsidRPr="00577D7B">
        <w:t>Rechtsbehelfe</w:t>
      </w:r>
    </w:p>
    <w:p w14:paraId="29F63EC0" w14:textId="77777777" w:rsidR="00B04AA4" w:rsidRPr="00577D7B" w:rsidRDefault="00B04AA4" w:rsidP="00577D7B">
      <w:pPr>
        <w:rPr>
          <w:rFonts w:cs="Arial"/>
        </w:rPr>
      </w:pPr>
      <w:r w:rsidRPr="00577D7B">
        <w:rPr>
          <w:rFonts w:cs="Arial"/>
        </w:rPr>
        <w:t xml:space="preserve">Sollte der ISP die angeführten Internetgeschwindigkeiten kontinuierlich oder regelmäßig oder wiederkehrend unterschreiten, dann stehen dem Kunden entsprechende gesetzliche Vorgaben allgemeine Gewährleistungsrechte zu. ISP ist aber in erster Linie bemüht mögliche Ursachen für Probleme der Internetverbindung zu finden und diese zu beheben (Gewährleistungsbehelfe der ersten Stufe). Sollte eine Verbesserung der Leistung nicht möglich sein (zB </w:t>
      </w:r>
      <w:r w:rsidR="00960E1C" w:rsidRPr="00577D7B">
        <w:rPr>
          <w:rFonts w:cs="Arial"/>
        </w:rPr>
        <w:t>durch Tausch des Modems), kommt es zu Preisminderung bzw. Rücktritt vom Vertrag (Gewährleistungsbehelfe der 2.Stufe), wobei der Rücktritt vom Vertrag nur dann zusteht, wenn die Unterschreitung der angegebenen Werte nicht bloß geringfügig ist.</w:t>
      </w:r>
    </w:p>
    <w:p w14:paraId="66D21FD1" w14:textId="77777777" w:rsidR="00960E1C" w:rsidRPr="00577D7B" w:rsidRDefault="00960E1C" w:rsidP="00BC6CD0">
      <w:pPr>
        <w:pStyle w:val="berschrift2"/>
      </w:pPr>
      <w:r w:rsidRPr="00577D7B">
        <w:t>Streitschlichtung</w:t>
      </w:r>
    </w:p>
    <w:p w14:paraId="261B8D7D" w14:textId="77777777" w:rsidR="00960E1C" w:rsidRPr="00577D7B" w:rsidRDefault="00960E1C" w:rsidP="00577D7B">
      <w:pPr>
        <w:rPr>
          <w:rFonts w:cs="Arial"/>
        </w:rPr>
      </w:pPr>
      <w:r w:rsidRPr="00577D7B">
        <w:rPr>
          <w:rFonts w:cs="Arial"/>
        </w:rPr>
        <w:t xml:space="preserve">Unabhängig von der Zuständigkeit der Gerichte, können binnen der gesetzlichen Frist (derzeit 1 Jahr gemäß ASTG und den Verfahrensrichtlinien der RTR-GmbH) auf schriftliche Beschwerdeerhebung der Regulierungsbehörde (RTR; </w:t>
      </w:r>
      <w:hyperlink r:id="rId12" w:history="1">
        <w:r w:rsidRPr="00577D7B">
          <w:rPr>
            <w:rStyle w:val="Hyperlink"/>
            <w:rFonts w:cs="Arial"/>
          </w:rPr>
          <w:t>www.rtr.at</w:t>
        </w:r>
      </w:hyperlink>
      <w:r w:rsidRPr="00577D7B">
        <w:rPr>
          <w:rFonts w:cs="Arial"/>
        </w:rPr>
        <w:t>) Streit- oder Beschwerde-Fälle vorlegen.</w:t>
      </w:r>
    </w:p>
    <w:p w14:paraId="0A0FB1DB" w14:textId="77777777" w:rsidR="00960E1C" w:rsidRPr="00577D7B" w:rsidRDefault="00960E1C" w:rsidP="00577D7B">
      <w:pPr>
        <w:rPr>
          <w:rFonts w:cs="Arial"/>
        </w:rPr>
      </w:pPr>
      <w:r w:rsidRPr="00577D7B">
        <w:rPr>
          <w:rFonts w:cs="Arial"/>
        </w:rPr>
        <w:t xml:space="preserve">Das Verfahren vor der Regulierungsbehörde erfolgt gemäß der jeweils gültigen Richtlinien, die von der Regulierungsbehörde auf der oben angeführten Homepage veröffentlicht sind. Die RTR bemüht sich um eine einvernehmliche Lösung und informiert den Kunden und ISP über ihre Ansicht zu dem Fall. Auf der Website der RTR unter </w:t>
      </w:r>
      <w:hyperlink r:id="rId13" w:history="1">
        <w:r w:rsidRPr="00577D7B">
          <w:rPr>
            <w:rStyle w:val="Hyperlink"/>
            <w:rFonts w:cs="Arial"/>
          </w:rPr>
          <w:t>www.rtr.at</w:t>
        </w:r>
      </w:hyperlink>
      <w:r w:rsidRPr="00577D7B">
        <w:rPr>
          <w:rFonts w:cs="Arial"/>
        </w:rPr>
        <w:t xml:space="preserve"> findet man weiter Informationen, zB Verfahrensrichtlinien.</w:t>
      </w:r>
    </w:p>
    <w:p w14:paraId="1726CFF0" w14:textId="77777777" w:rsidR="00456E5A" w:rsidRPr="00577D7B" w:rsidRDefault="00456E5A" w:rsidP="00BC6CD0">
      <w:pPr>
        <w:pStyle w:val="berschrift2"/>
      </w:pPr>
      <w:r w:rsidRPr="00577D7B">
        <w:t>Keine Prüfungspflicht des ISP</w:t>
      </w:r>
    </w:p>
    <w:p w14:paraId="4703F890" w14:textId="77777777" w:rsidR="00456E5A" w:rsidRPr="00577D7B" w:rsidRDefault="00456E5A" w:rsidP="00577D7B">
      <w:pPr>
        <w:rPr>
          <w:rFonts w:cs="Arial"/>
        </w:rPr>
      </w:pPr>
      <w:r w:rsidRPr="00577D7B">
        <w:rPr>
          <w:rFonts w:cs="Arial"/>
        </w:rPr>
        <w:t xml:space="preserve">Der ISP ist nicht verpflichtet, beigestellte Elemente, insbesondere auch Inhalte des Kunden, auf ihre Übereinstimmung mit Rechtsvorschriften zu prüfen, kann jedoch die Verbreitung dieser Inhalte bei Verdacht von Verletzungen verweigern. </w:t>
      </w:r>
    </w:p>
    <w:p w14:paraId="7E638600" w14:textId="77777777" w:rsidR="00456E5A" w:rsidRPr="00577D7B" w:rsidRDefault="00456E5A" w:rsidP="00BC6CD0">
      <w:pPr>
        <w:pStyle w:val="berschrift2"/>
      </w:pPr>
      <w:r w:rsidRPr="00577D7B">
        <w:t>Rechtseinräumung durch den ISP</w:t>
      </w:r>
    </w:p>
    <w:p w14:paraId="4B189819" w14:textId="77777777" w:rsidR="00456E5A" w:rsidRPr="00577D7B" w:rsidRDefault="00456E5A" w:rsidP="00577D7B">
      <w:pPr>
        <w:rPr>
          <w:rFonts w:cs="Arial"/>
        </w:rPr>
      </w:pPr>
      <w:r w:rsidRPr="00577D7B">
        <w:rPr>
          <w:rFonts w:cs="Arial"/>
        </w:rPr>
        <w:t>Der ISP räumt dem Kunden, sofern nicht ausdrücklich schriftlich anders vereinbart und der Kunde nicht Verbraucher ist, mit Zahlung des vereinbarten Entgelts das exklusive und unbefristete Recht ein, das vom ISP entwickelte Konzept und/oder Design und/oder die vertragsgegenständlichen Softwareapplikationen ausschließlich im Rahmen des Internets für eigene Zwecke zu nutzen. Jede andere, auch nur teilweise Nutzung, etwa im Bereich anderer elektronischer Medien oder für Printprodukte, bedarf besonderer und (außer bei Verbrauchern) schriftlicher Vereinbarung. Dasselbe gilt für die, auch nur teilweise, Einräumung von Befugnissen an Dritte.</w:t>
      </w:r>
    </w:p>
    <w:p w14:paraId="098FD8B8" w14:textId="77777777" w:rsidR="00456E5A" w:rsidRPr="00CB1E83" w:rsidRDefault="00BC6CD0" w:rsidP="00CB1E83">
      <w:pPr>
        <w:pStyle w:val="berschrift1"/>
      </w:pPr>
      <w:r w:rsidRPr="00CB1E83">
        <w:t>S</w:t>
      </w:r>
      <w:r w:rsidR="00456E5A" w:rsidRPr="00CB1E83">
        <w:t>onstige Bestimmungen</w:t>
      </w:r>
    </w:p>
    <w:p w14:paraId="6E79B1F4" w14:textId="77777777" w:rsidR="00456E5A" w:rsidRPr="00577D7B" w:rsidRDefault="00456E5A" w:rsidP="00BC6CD0">
      <w:pPr>
        <w:pStyle w:val="berschrift2"/>
      </w:pPr>
      <w:r w:rsidRPr="00577D7B">
        <w:t xml:space="preserve">Anwendbares Recht </w:t>
      </w:r>
    </w:p>
    <w:p w14:paraId="4DACD6CD" w14:textId="77777777" w:rsidR="00456E5A" w:rsidRPr="00577D7B" w:rsidRDefault="00456E5A" w:rsidP="00577D7B">
      <w:pPr>
        <w:rPr>
          <w:rFonts w:cs="Arial"/>
        </w:rPr>
      </w:pPr>
      <w:r w:rsidRPr="00577D7B">
        <w:rPr>
          <w:rFonts w:cs="Arial"/>
        </w:rPr>
        <w:t>Soweit gesetzlich nicht ausgeschlossen, gelten die zwischen Unternehmern anzuwendenden gesetzlichen Bestimmungen. Diese Bestimmung gilt nicht für Verbrauchergeschäfte. Es gilt österreichisches Recht mit Ausnahme des UN-Kaufrechts und nicht zwingender Verweisungsnormen.</w:t>
      </w:r>
    </w:p>
    <w:p w14:paraId="7AB9455E" w14:textId="77777777" w:rsidR="00456E5A" w:rsidRPr="00577D7B" w:rsidRDefault="00456E5A" w:rsidP="00BC6CD0">
      <w:pPr>
        <w:pStyle w:val="berschrift2"/>
      </w:pPr>
      <w:r w:rsidRPr="00577D7B">
        <w:t>Gerichtsstand</w:t>
      </w:r>
    </w:p>
    <w:p w14:paraId="30A7319E" w14:textId="77777777" w:rsidR="00456E5A" w:rsidRPr="00577D7B" w:rsidRDefault="00456E5A" w:rsidP="00577D7B">
      <w:pPr>
        <w:rPr>
          <w:rFonts w:cs="Arial"/>
        </w:rPr>
      </w:pPr>
      <w:r w:rsidRPr="00577D7B">
        <w:rPr>
          <w:rFonts w:cs="Arial"/>
        </w:rPr>
        <w:t>Für eventuelle Streitigkeiten aus dem gegenständlichen Vertrag gilt die örtliche Zuständigkeit des am Sitz des ISP sachlich zuständigen Gerichtes als vereinbart. Dies gilt nicht für Verbrauchergeschäfte.</w:t>
      </w:r>
    </w:p>
    <w:p w14:paraId="192747A7" w14:textId="77777777" w:rsidR="00456E5A" w:rsidRPr="00577D7B" w:rsidRDefault="00456E5A" w:rsidP="00BC6CD0">
      <w:pPr>
        <w:pStyle w:val="berschrift2"/>
      </w:pPr>
      <w:r w:rsidRPr="00577D7B">
        <w:t>Schriftform für Änderungen und Ergänzungen dieser AGB</w:t>
      </w:r>
    </w:p>
    <w:p w14:paraId="12F48F90" w14:textId="77777777" w:rsidR="00456E5A" w:rsidRPr="00577D7B" w:rsidRDefault="00456E5A" w:rsidP="00577D7B">
      <w:pPr>
        <w:rPr>
          <w:rFonts w:cs="Arial"/>
        </w:rPr>
      </w:pPr>
      <w:r w:rsidRPr="00577D7B">
        <w:rPr>
          <w:rFonts w:cs="Arial"/>
        </w:rPr>
        <w:t>Änderungen und Ergänzungen dieser AGB sowie des Auftrages oder sonstiger Vertragsbestandteile bedürfen der Schriftform (dem Schriftformerfordernis wird auch durch ein unterschriebenes Telefax Rechnung erfüllt); mündliche Nebenabreden bestehen nicht. Diese Bestimmung gilt nicht gegenüber Verbrauchern.</w:t>
      </w:r>
    </w:p>
    <w:p w14:paraId="4B343C23" w14:textId="77777777" w:rsidR="00456E5A" w:rsidRPr="00577D7B" w:rsidRDefault="00456E5A" w:rsidP="00BC6CD0">
      <w:pPr>
        <w:pStyle w:val="berschrift2"/>
      </w:pPr>
      <w:r w:rsidRPr="00577D7B">
        <w:t xml:space="preserve">Schriftform für Mitteilungen des Kunden </w:t>
      </w:r>
    </w:p>
    <w:p w14:paraId="2DF3E6BA" w14:textId="77777777" w:rsidR="00456E5A" w:rsidRPr="00577D7B" w:rsidRDefault="00456E5A" w:rsidP="00577D7B">
      <w:pPr>
        <w:rPr>
          <w:rFonts w:cs="Arial"/>
        </w:rPr>
      </w:pPr>
      <w:r w:rsidRPr="00577D7B">
        <w:rPr>
          <w:rFonts w:cs="Arial"/>
        </w:rPr>
        <w:t xml:space="preserve">Alle Mitteilungen und Erklärungen des Kunden, welche dieses Vertragsverhältnis betreffen, haben schriftlich zu erfolgen. Dies gilt nicht für Verbraucher. </w:t>
      </w:r>
    </w:p>
    <w:p w14:paraId="00E74983" w14:textId="77777777" w:rsidR="00456E5A" w:rsidRPr="00BC6CD0" w:rsidRDefault="00456E5A" w:rsidP="00BC6CD0">
      <w:pPr>
        <w:pStyle w:val="berschrift2"/>
      </w:pPr>
      <w:r w:rsidRPr="00BC6CD0">
        <w:t>Adressänderungen; Zugang von elektronischen Erklärungen</w:t>
      </w:r>
    </w:p>
    <w:p w14:paraId="43FBD532" w14:textId="77777777" w:rsidR="00456E5A" w:rsidRPr="00577D7B" w:rsidRDefault="00456E5A" w:rsidP="00577D7B">
      <w:pPr>
        <w:rPr>
          <w:rFonts w:cs="Arial"/>
        </w:rPr>
      </w:pPr>
      <w:r w:rsidRPr="00577D7B">
        <w:rPr>
          <w:rFonts w:cs="Arial"/>
        </w:rPr>
        <w:t>Der Kunde hat Änderungen seines Namens oder seiner Anschrift dem ISP umgehend schriftlich mitzuteilen. Erfolgt keine Änderungsmeldung, gelten Schriftstücke als dem Kunden zugegangen, wenn sie an die vom Kunden zuletzt bekannt gegebene Adresse gesandt wurden. Wünscht der Kunde im Fall einer Namensänderung, die nicht rechtzeitig bekannt gegeben wurden, die Ausstellung einer neuen Rechnung, wird der ISP diesem Wunsch nach Möglichkeit entsprechen; dies hindert jedoch keinesfalls die Fälligkeit der ursprünglichen Rechnung.</w:t>
      </w:r>
    </w:p>
    <w:p w14:paraId="2F2EB842" w14:textId="77777777" w:rsidR="00456E5A" w:rsidRPr="00577D7B" w:rsidRDefault="00456E5A" w:rsidP="00577D7B">
      <w:pPr>
        <w:rPr>
          <w:rFonts w:cs="Arial"/>
        </w:rPr>
      </w:pPr>
      <w:r w:rsidRPr="00577D7B">
        <w:rPr>
          <w:rFonts w:cs="Arial"/>
        </w:rPr>
        <w:t>Elektronische Erklärungen gelten als zugegangen, wenn sie an die vom Kunden zuletzt bekannt gegebene E-Mail-Adresse gesendet wurden; bei Verbrauchern gilt sie erst dann als zugegangen (§ 12 ECG), wenn sie vom Verbraucher unter gewöhnlichen Umständen abgerufen werden kann.</w:t>
      </w:r>
    </w:p>
    <w:p w14:paraId="2E5F79CB" w14:textId="77777777" w:rsidR="00456E5A" w:rsidRPr="00577D7B" w:rsidRDefault="00456E5A" w:rsidP="00BC6CD0">
      <w:pPr>
        <w:pStyle w:val="berschrift2"/>
      </w:pPr>
      <w:r w:rsidRPr="00577D7B">
        <w:t>Salvatorische Klausel</w:t>
      </w:r>
    </w:p>
    <w:p w14:paraId="1FD034F8" w14:textId="77777777" w:rsidR="00456E5A" w:rsidRPr="00577D7B" w:rsidRDefault="00456E5A" w:rsidP="00577D7B">
      <w:pPr>
        <w:rPr>
          <w:rFonts w:cs="Arial"/>
        </w:rPr>
      </w:pPr>
      <w:r w:rsidRPr="00577D7B">
        <w:rPr>
          <w:rFonts w:cs="Arial"/>
        </w:rPr>
        <w:t>Die allfällige Unwirksamkeit einzelner Bestimmungen lässt die Geltung der übrigen Allgemeinen Geschäftsbedingungen unberührt. An die Stelle der unwirksamen Bestimmung tritt - außer gegenüber Verbrauchern - eine wirksame, die der unwirksamen Bestimmung nach deren Sinn und Zweck wirtschaftlich am nächsten kommt.</w:t>
      </w:r>
    </w:p>
    <w:p w14:paraId="118CC7DE" w14:textId="77777777" w:rsidR="00456E5A" w:rsidRPr="00577D7B" w:rsidRDefault="00456E5A" w:rsidP="00BC6CD0">
      <w:pPr>
        <w:pStyle w:val="berschrift2"/>
      </w:pPr>
      <w:r w:rsidRPr="00577D7B">
        <w:t>Einheitliche europäische Notrufnummer</w:t>
      </w:r>
    </w:p>
    <w:p w14:paraId="60DC44D9" w14:textId="77777777" w:rsidR="00C174F5" w:rsidRPr="00577D7B" w:rsidRDefault="00456E5A" w:rsidP="00577D7B">
      <w:pPr>
        <w:rPr>
          <w:rFonts w:cs="Arial"/>
        </w:rPr>
      </w:pPr>
      <w:r w:rsidRPr="00577D7B">
        <w:rPr>
          <w:rFonts w:cs="Arial"/>
        </w:rPr>
        <w:t xml:space="preserve">Auf das Bestehen der einheitlichen europäischen Notrufnummer 112 wird hingewiesen. </w:t>
      </w:r>
      <w:r w:rsidR="00AB3F4B" w:rsidRPr="00577D7B">
        <w:rPr>
          <w:rFonts w:cs="Arial"/>
        </w:rPr>
        <w:t>Darüber hinaus sind auch Anrufe zu allen österreichischen</w:t>
      </w:r>
      <w:r w:rsidR="0046587D" w:rsidRPr="00577D7B">
        <w:rPr>
          <w:rFonts w:cs="Arial"/>
        </w:rPr>
        <w:t xml:space="preserve"> Notrufnummern (gemäß § 18 KEMV</w:t>
      </w:r>
      <w:r w:rsidR="00AB3F4B" w:rsidRPr="00577D7B">
        <w:rPr>
          <w:rFonts w:cs="Arial"/>
        </w:rPr>
        <w:t>) kostenfrei möglich.</w:t>
      </w:r>
    </w:p>
    <w:p w14:paraId="7D4A1152" w14:textId="77777777" w:rsidR="00AB3F4B" w:rsidRPr="00577D7B" w:rsidRDefault="00AB3F4B" w:rsidP="00BC6CD0">
      <w:pPr>
        <w:pStyle w:val="berschrift2"/>
      </w:pPr>
      <w:r w:rsidRPr="00577D7B">
        <w:t>Kontaktstellen</w:t>
      </w:r>
    </w:p>
    <w:p w14:paraId="1D87647D" w14:textId="77777777" w:rsidR="00491945" w:rsidRDefault="00AB3F4B" w:rsidP="00577D7B">
      <w:pPr>
        <w:rPr>
          <w:rFonts w:cs="Arial"/>
        </w:rPr>
      </w:pPr>
      <w:r w:rsidRPr="00577D7B">
        <w:rPr>
          <w:rFonts w:cs="Arial"/>
        </w:rPr>
        <w:t>Die Kontaktdaten des ISP sind auf dessen Webseite verfügbar</w:t>
      </w:r>
      <w:r w:rsidR="0046587D" w:rsidRPr="00577D7B">
        <w:rPr>
          <w:rFonts w:cs="Arial"/>
        </w:rPr>
        <w:t xml:space="preserve">. </w:t>
      </w:r>
      <w:r w:rsidR="00DB1ADA" w:rsidRPr="00577D7B">
        <w:rPr>
          <w:rFonts w:cs="Arial"/>
        </w:rPr>
        <w:t>COSYS DATA GmbH, Stifterstraße 19 4360 Grein, Tel.: 01/22 99 600, E-Mail: office@cosys.cc</w:t>
      </w:r>
      <w:r w:rsidR="001B7C5E" w:rsidRPr="00577D7B">
        <w:rPr>
          <w:rFonts w:cs="Arial"/>
        </w:rPr>
        <w:t>.</w:t>
      </w:r>
    </w:p>
    <w:p w14:paraId="6E26BFE3" w14:textId="77777777" w:rsidR="00491945" w:rsidRDefault="00491945" w:rsidP="00491945">
      <w:pPr>
        <w:pStyle w:val="berschrift1"/>
      </w:pPr>
      <w:r>
        <w:br w:type="page"/>
        <w:t>ANNEX I</w:t>
      </w:r>
    </w:p>
    <w:p w14:paraId="5F9C554F" w14:textId="77777777" w:rsidR="00491945" w:rsidRDefault="00491945" w:rsidP="00491945"/>
    <w:p w14:paraId="0B819CA2" w14:textId="77777777" w:rsidR="00491945" w:rsidRDefault="00491945" w:rsidP="00491945">
      <w:pPr>
        <w:pStyle w:val="Titel"/>
      </w:pPr>
      <w:r>
        <w:t>Muster-Widerrufsformular</w:t>
      </w:r>
    </w:p>
    <w:p w14:paraId="066299AB" w14:textId="77777777" w:rsidR="00491945" w:rsidRDefault="00491945" w:rsidP="00491945">
      <w:pPr>
        <w:pStyle w:val="Untertitel"/>
      </w:pPr>
      <w:r>
        <w:t>(gem. § 13 FAAG; Anhang I Teil B)</w:t>
      </w:r>
    </w:p>
    <w:p w14:paraId="0FADEC0C" w14:textId="77777777" w:rsidR="00491945" w:rsidRDefault="00491945" w:rsidP="00491945"/>
    <w:p w14:paraId="1E45414F" w14:textId="77777777" w:rsidR="00491945" w:rsidRDefault="00491945" w:rsidP="00491945">
      <w:r>
        <w:t>Wenn Sie den Vertrag widerrufen wollen, dann füllen Sie bitte dieses Formular aus und senden Sie es zurück.</w:t>
      </w:r>
    </w:p>
    <w:p w14:paraId="61E728F9" w14:textId="77777777" w:rsidR="00491945" w:rsidRDefault="00491945" w:rsidP="00491945"/>
    <w:p w14:paraId="7C1BB7EA" w14:textId="77777777" w:rsidR="00491945" w:rsidRDefault="00491945" w:rsidP="00491945">
      <w:r>
        <w:t xml:space="preserve">An </w:t>
      </w:r>
    </w:p>
    <w:p w14:paraId="4E6B7595" w14:textId="77777777" w:rsidR="00491945" w:rsidRDefault="00491945" w:rsidP="00491945">
      <w:pPr>
        <w:pStyle w:val="KeinLeerraum"/>
      </w:pPr>
      <w:r>
        <w:t>COSYS DATA GmbH</w:t>
      </w:r>
    </w:p>
    <w:p w14:paraId="0B8AAC6D" w14:textId="77777777" w:rsidR="00491945" w:rsidRDefault="00491945" w:rsidP="00491945">
      <w:pPr>
        <w:pStyle w:val="KeinLeerraum"/>
      </w:pPr>
      <w:r>
        <w:t>Stifterstraße 19</w:t>
      </w:r>
    </w:p>
    <w:p w14:paraId="62057629" w14:textId="77777777" w:rsidR="00491945" w:rsidRDefault="00491945" w:rsidP="00491945">
      <w:pPr>
        <w:pStyle w:val="KeinLeerraum"/>
      </w:pPr>
      <w:r>
        <w:t>4360 Grein</w:t>
      </w:r>
    </w:p>
    <w:p w14:paraId="0692F550" w14:textId="77777777" w:rsidR="00491945" w:rsidRDefault="00491945" w:rsidP="00491945">
      <w:r>
        <w:t>Österreich</w:t>
      </w:r>
    </w:p>
    <w:p w14:paraId="4ED9BF8D" w14:textId="77777777" w:rsidR="00491945" w:rsidRDefault="00491945" w:rsidP="00491945">
      <w:r>
        <w:t>E-Mail: office@cosys.cc</w:t>
      </w:r>
    </w:p>
    <w:p w14:paraId="129654A0" w14:textId="77777777" w:rsidR="00491945" w:rsidRDefault="00491945" w:rsidP="00491945"/>
    <w:p w14:paraId="2C392DC8" w14:textId="77777777" w:rsidR="00491945" w:rsidRDefault="00491945" w:rsidP="00491945">
      <w:r>
        <w:t>Hiermit widerrufe(n) ich/wir (*) den von mir/uns (*) abgeschlossenen Vertrag über den Kauf der folgenden Waren (*)/die Erbringung der folgenden Dienstleistung (*)</w:t>
      </w:r>
    </w:p>
    <w:p w14:paraId="289E1937" w14:textId="77777777" w:rsidR="00491945" w:rsidRDefault="00491945" w:rsidP="00491945"/>
    <w:p w14:paraId="543A185D" w14:textId="77777777" w:rsidR="00491945" w:rsidRDefault="00491945" w:rsidP="00491945">
      <w:r>
        <w:t>Bestellt am (…)/erhalten am (…)</w:t>
      </w:r>
    </w:p>
    <w:p w14:paraId="53C58944" w14:textId="77777777" w:rsidR="00491945" w:rsidRDefault="00491945" w:rsidP="00491945"/>
    <w:p w14:paraId="5C2FDB9B" w14:textId="77777777" w:rsidR="00491945" w:rsidRDefault="00491945" w:rsidP="00491945"/>
    <w:p w14:paraId="3308A459" w14:textId="77777777" w:rsidR="00491945" w:rsidRDefault="00491945" w:rsidP="00491945">
      <w:r>
        <w:t>Name des/der Verbraucher(s)</w:t>
      </w:r>
    </w:p>
    <w:p w14:paraId="6D95B868" w14:textId="77777777" w:rsidR="00491945" w:rsidRDefault="00491945" w:rsidP="00491945"/>
    <w:p w14:paraId="23D051F6" w14:textId="77777777" w:rsidR="00491945" w:rsidRDefault="00491945" w:rsidP="00491945"/>
    <w:p w14:paraId="09E51EAA" w14:textId="77777777" w:rsidR="00491945" w:rsidRDefault="00491945" w:rsidP="00491945">
      <w:r>
        <w:t>Anschrift des/der Verbraucher(s)</w:t>
      </w:r>
    </w:p>
    <w:p w14:paraId="35D6207F" w14:textId="77777777" w:rsidR="00491945" w:rsidRDefault="00491945" w:rsidP="00491945"/>
    <w:p w14:paraId="72A97F93" w14:textId="77777777" w:rsidR="00491945" w:rsidRDefault="00491945" w:rsidP="00491945"/>
    <w:p w14:paraId="6B9029A1" w14:textId="77777777" w:rsidR="00491945" w:rsidRDefault="00491945" w:rsidP="00491945">
      <w:r>
        <w:t>Unterschrift des/der Verbraucher(s) (nur bei Mitteilung auf Papier)</w:t>
      </w:r>
    </w:p>
    <w:p w14:paraId="1499EFD1" w14:textId="77777777" w:rsidR="00491945" w:rsidRDefault="00491945" w:rsidP="00491945"/>
    <w:p w14:paraId="7091CECF" w14:textId="77777777" w:rsidR="00491945" w:rsidRDefault="00491945" w:rsidP="00491945"/>
    <w:p w14:paraId="24B7C9A5" w14:textId="77777777" w:rsidR="00491945" w:rsidRDefault="00491945" w:rsidP="00491945">
      <w:r>
        <w:t>Datum</w:t>
      </w:r>
    </w:p>
    <w:p w14:paraId="39BF8EE4" w14:textId="77777777" w:rsidR="00491945" w:rsidRDefault="00491945" w:rsidP="00491945"/>
    <w:p w14:paraId="04D99367" w14:textId="77777777" w:rsidR="00491945" w:rsidRDefault="00491945" w:rsidP="00491945"/>
    <w:p w14:paraId="29F89057" w14:textId="77777777" w:rsidR="00456E5A" w:rsidRPr="00577D7B" w:rsidRDefault="00491945" w:rsidP="00491945">
      <w:r>
        <w:t>(*) Unzutreffendes streichen.</w:t>
      </w:r>
    </w:p>
    <w:sectPr w:rsidR="00456E5A" w:rsidRPr="00577D7B" w:rsidSect="00577D7B">
      <w:headerReference w:type="even" r:id="rId14"/>
      <w:headerReference w:type="default" r:id="rId15"/>
      <w:footerReference w:type="default" r:id="rId16"/>
      <w:pgSz w:w="11906" w:h="16838"/>
      <w:pgMar w:top="1955" w:right="1417" w:bottom="1134" w:left="1417" w:header="708" w:footer="8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B81E4" w14:textId="77777777" w:rsidR="007D570D" w:rsidRDefault="007D570D" w:rsidP="00344E69">
      <w:r>
        <w:separator/>
      </w:r>
    </w:p>
    <w:p w14:paraId="0ED2FD3E" w14:textId="77777777" w:rsidR="007D570D" w:rsidRDefault="007D570D"/>
    <w:p w14:paraId="4F49FF33" w14:textId="77777777" w:rsidR="007D570D" w:rsidRDefault="007D570D" w:rsidP="00577D7B"/>
  </w:endnote>
  <w:endnote w:type="continuationSeparator" w:id="0">
    <w:p w14:paraId="64D032E6" w14:textId="77777777" w:rsidR="007D570D" w:rsidRDefault="007D570D" w:rsidP="00344E69">
      <w:r>
        <w:continuationSeparator/>
      </w:r>
    </w:p>
    <w:p w14:paraId="223D868F" w14:textId="77777777" w:rsidR="007D570D" w:rsidRDefault="007D570D"/>
    <w:p w14:paraId="2D5FF018" w14:textId="77777777" w:rsidR="007D570D" w:rsidRDefault="007D570D" w:rsidP="00577D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E191A" w14:textId="5261D3FC" w:rsidR="003938C6" w:rsidRPr="00CB1E83" w:rsidRDefault="00577D7B" w:rsidP="00CB1E83">
    <w:pPr>
      <w:pStyle w:val="Fuzeile"/>
      <w:rPr>
        <w:rFonts w:cs="Arial"/>
        <w:szCs w:val="20"/>
      </w:rPr>
    </w:pPr>
    <w:r w:rsidRPr="00577D7B">
      <w:rPr>
        <w:rFonts w:cs="Arial"/>
        <w:szCs w:val="20"/>
      </w:rPr>
      <w:tab/>
    </w:r>
    <w:r w:rsidRPr="00577D7B">
      <w:rPr>
        <w:rFonts w:cs="Arial"/>
        <w:szCs w:val="20"/>
      </w:rPr>
      <w:tab/>
      <w:t xml:space="preserve">Seite </w:t>
    </w:r>
    <w:r w:rsidRPr="00577D7B">
      <w:rPr>
        <w:rFonts w:cs="Arial"/>
        <w:bCs/>
        <w:szCs w:val="20"/>
      </w:rPr>
      <w:fldChar w:fldCharType="begin"/>
    </w:r>
    <w:r w:rsidRPr="00577D7B">
      <w:rPr>
        <w:rFonts w:cs="Arial"/>
        <w:bCs/>
        <w:szCs w:val="20"/>
      </w:rPr>
      <w:instrText>PAGE  \* Arabic  \* MERGEFORMAT</w:instrText>
    </w:r>
    <w:r w:rsidRPr="00577D7B">
      <w:rPr>
        <w:rFonts w:cs="Arial"/>
        <w:bCs/>
        <w:szCs w:val="20"/>
      </w:rPr>
      <w:fldChar w:fldCharType="separate"/>
    </w:r>
    <w:r w:rsidR="00896570" w:rsidRPr="00896570">
      <w:rPr>
        <w:rFonts w:ascii="Calibri" w:hAnsi="Calibri" w:cs="Arial"/>
        <w:bCs/>
        <w:noProof/>
        <w:sz w:val="22"/>
      </w:rPr>
      <w:t>10</w:t>
    </w:r>
    <w:r w:rsidRPr="00577D7B">
      <w:rPr>
        <w:rFonts w:cs="Arial"/>
        <w:bCs/>
        <w:szCs w:val="20"/>
      </w:rPr>
      <w:fldChar w:fldCharType="end"/>
    </w:r>
    <w:r w:rsidRPr="00577D7B">
      <w:rPr>
        <w:rFonts w:cs="Arial"/>
        <w:szCs w:val="20"/>
      </w:rPr>
      <w:t xml:space="preserve"> von </w:t>
    </w:r>
    <w:r w:rsidRPr="00577D7B">
      <w:rPr>
        <w:rFonts w:cs="Arial"/>
        <w:bCs/>
        <w:szCs w:val="20"/>
      </w:rPr>
      <w:fldChar w:fldCharType="begin"/>
    </w:r>
    <w:r w:rsidRPr="00577D7B">
      <w:rPr>
        <w:rFonts w:cs="Arial"/>
        <w:bCs/>
        <w:szCs w:val="20"/>
      </w:rPr>
      <w:instrText>NUMPAGES  \* Arabic  \* MERGEFORMAT</w:instrText>
    </w:r>
    <w:r w:rsidRPr="00577D7B">
      <w:rPr>
        <w:rFonts w:cs="Arial"/>
        <w:bCs/>
        <w:szCs w:val="20"/>
      </w:rPr>
      <w:fldChar w:fldCharType="separate"/>
    </w:r>
    <w:r w:rsidR="00896570" w:rsidRPr="00896570">
      <w:rPr>
        <w:rFonts w:ascii="Calibri" w:hAnsi="Calibri" w:cs="Arial"/>
        <w:bCs/>
        <w:noProof/>
        <w:sz w:val="22"/>
      </w:rPr>
      <w:t>21</w:t>
    </w:r>
    <w:r w:rsidRPr="00577D7B">
      <w:rPr>
        <w:rFonts w:cs="Arial"/>
        <w:bCs/>
        <w:szCs w:val="20"/>
      </w:rPr>
      <w:fldChar w:fldCharType="end"/>
    </w:r>
    <w:r w:rsidR="00896570">
      <w:rPr>
        <w:rFonts w:cs="Arial"/>
        <w:noProof/>
        <w:szCs w:val="20"/>
      </w:rPr>
      <w:drawing>
        <wp:anchor distT="0" distB="0" distL="114300" distR="114300" simplePos="0" relativeHeight="251658240" behindDoc="1" locked="0" layoutInCell="1" allowOverlap="1" wp14:anchorId="1925DC9B" wp14:editId="42D3CCBA">
          <wp:simplePos x="0" y="0"/>
          <wp:positionH relativeFrom="page">
            <wp:posOffset>0</wp:posOffset>
          </wp:positionH>
          <wp:positionV relativeFrom="paragraph">
            <wp:posOffset>270510</wp:posOffset>
          </wp:positionV>
          <wp:extent cx="7560310" cy="537210"/>
          <wp:effectExtent l="0" t="0" r="0" b="0"/>
          <wp:wrapNone/>
          <wp:docPr id="2" name="Bild 2" descr="Briefpapier_Cosys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efpapier_Cosys 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53721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1090E" w14:textId="77777777" w:rsidR="007D570D" w:rsidRDefault="007D570D" w:rsidP="00344E69">
      <w:r>
        <w:separator/>
      </w:r>
    </w:p>
    <w:p w14:paraId="34052F89" w14:textId="77777777" w:rsidR="007D570D" w:rsidRDefault="007D570D"/>
    <w:p w14:paraId="45FD5F41" w14:textId="77777777" w:rsidR="007D570D" w:rsidRDefault="007D570D" w:rsidP="00577D7B"/>
  </w:footnote>
  <w:footnote w:type="continuationSeparator" w:id="0">
    <w:p w14:paraId="243C1B34" w14:textId="77777777" w:rsidR="007D570D" w:rsidRDefault="007D570D" w:rsidP="00344E69">
      <w:r>
        <w:continuationSeparator/>
      </w:r>
    </w:p>
    <w:p w14:paraId="30EC6485" w14:textId="77777777" w:rsidR="007D570D" w:rsidRDefault="007D570D"/>
    <w:p w14:paraId="77D918DB" w14:textId="77777777" w:rsidR="007D570D" w:rsidRDefault="007D570D" w:rsidP="00577D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97546" w14:textId="77777777" w:rsidR="00865007" w:rsidRDefault="00865007">
    <w:r>
      <w:cr/>
    </w:r>
  </w:p>
  <w:p w14:paraId="5324C683" w14:textId="77777777" w:rsidR="00865007" w:rsidRDefault="00865007"/>
  <w:p w14:paraId="44E05F63" w14:textId="77777777" w:rsidR="00865007" w:rsidRDefault="00865007" w:rsidP="00577D7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41CE5" w14:textId="516EABFD" w:rsidR="00865007" w:rsidRDefault="00896570">
    <w:pPr>
      <w:pStyle w:val="Kopfzeile"/>
    </w:pPr>
    <w:r>
      <w:rPr>
        <w:noProof/>
      </w:rPr>
      <w:drawing>
        <wp:anchor distT="0" distB="0" distL="114300" distR="114300" simplePos="0" relativeHeight="251657216" behindDoc="0" locked="0" layoutInCell="1" allowOverlap="1" wp14:anchorId="54A53FA7" wp14:editId="7AC0CC68">
          <wp:simplePos x="0" y="0"/>
          <wp:positionH relativeFrom="page">
            <wp:posOffset>0</wp:posOffset>
          </wp:positionH>
          <wp:positionV relativeFrom="page">
            <wp:posOffset>0</wp:posOffset>
          </wp:positionV>
          <wp:extent cx="7560310" cy="1262380"/>
          <wp:effectExtent l="0" t="0" r="0" b="0"/>
          <wp:wrapNone/>
          <wp:docPr id="1" name="Bild 1" descr="Briefpapier_Cosys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papier_Cosys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262380"/>
                  </a:xfrm>
                  <a:prstGeom prst="rect">
                    <a:avLst/>
                  </a:prstGeom>
                  <a:noFill/>
                </pic:spPr>
              </pic:pic>
            </a:graphicData>
          </a:graphic>
          <wp14:sizeRelH relativeFrom="page">
            <wp14:pctWidth>0</wp14:pctWidth>
          </wp14:sizeRelH>
          <wp14:sizeRelV relativeFrom="page">
            <wp14:pctHeight>0</wp14:pctHeight>
          </wp14:sizeRelV>
        </wp:anchor>
      </w:drawing>
    </w:r>
  </w:p>
  <w:p w14:paraId="6287C7ED" w14:textId="77777777" w:rsidR="00865007" w:rsidRDefault="00865007"/>
  <w:p w14:paraId="0E0DBC46" w14:textId="77777777" w:rsidR="00865007" w:rsidRDefault="00865007" w:rsidP="00577D7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32B22"/>
    <w:multiLevelType w:val="hybridMultilevel"/>
    <w:tmpl w:val="D6A899B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482775B"/>
    <w:multiLevelType w:val="multilevel"/>
    <w:tmpl w:val="8DA43EA0"/>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160D2398"/>
    <w:multiLevelType w:val="hybridMultilevel"/>
    <w:tmpl w:val="4992C09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9C23043"/>
    <w:multiLevelType w:val="hybridMultilevel"/>
    <w:tmpl w:val="73DE8A0A"/>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rj Catalin Colesnicov">
    <w15:presenceInfo w15:providerId="None" w15:userId="Jorj Catalin Colesnico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E5A"/>
    <w:rsid w:val="00001E0D"/>
    <w:rsid w:val="00011031"/>
    <w:rsid w:val="00017A19"/>
    <w:rsid w:val="00022DFD"/>
    <w:rsid w:val="00040A3B"/>
    <w:rsid w:val="000414B7"/>
    <w:rsid w:val="00043A08"/>
    <w:rsid w:val="000505C5"/>
    <w:rsid w:val="00067CB7"/>
    <w:rsid w:val="0007219C"/>
    <w:rsid w:val="00077DD5"/>
    <w:rsid w:val="00085D08"/>
    <w:rsid w:val="00090895"/>
    <w:rsid w:val="00090B5E"/>
    <w:rsid w:val="000A2A28"/>
    <w:rsid w:val="000A5758"/>
    <w:rsid w:val="000A6085"/>
    <w:rsid w:val="000B0D17"/>
    <w:rsid w:val="000B54E2"/>
    <w:rsid w:val="000B5648"/>
    <w:rsid w:val="000C2767"/>
    <w:rsid w:val="000D2A81"/>
    <w:rsid w:val="000D3BAB"/>
    <w:rsid w:val="000D56B0"/>
    <w:rsid w:val="000E7F33"/>
    <w:rsid w:val="000F1428"/>
    <w:rsid w:val="000F5080"/>
    <w:rsid w:val="000F5098"/>
    <w:rsid w:val="00104CCB"/>
    <w:rsid w:val="0010798F"/>
    <w:rsid w:val="00117089"/>
    <w:rsid w:val="0011737C"/>
    <w:rsid w:val="001203A8"/>
    <w:rsid w:val="00123656"/>
    <w:rsid w:val="0013203B"/>
    <w:rsid w:val="001349D8"/>
    <w:rsid w:val="00140ED3"/>
    <w:rsid w:val="00157E83"/>
    <w:rsid w:val="001670EE"/>
    <w:rsid w:val="001741E6"/>
    <w:rsid w:val="00193982"/>
    <w:rsid w:val="001A4E2B"/>
    <w:rsid w:val="001A716F"/>
    <w:rsid w:val="001B0C2D"/>
    <w:rsid w:val="001B624D"/>
    <w:rsid w:val="001B6DCE"/>
    <w:rsid w:val="001B7C5E"/>
    <w:rsid w:val="001C2728"/>
    <w:rsid w:val="001E0F20"/>
    <w:rsid w:val="001E7A0E"/>
    <w:rsid w:val="002040BD"/>
    <w:rsid w:val="0022660D"/>
    <w:rsid w:val="002270E9"/>
    <w:rsid w:val="00230863"/>
    <w:rsid w:val="002360C8"/>
    <w:rsid w:val="0024169B"/>
    <w:rsid w:val="0027230A"/>
    <w:rsid w:val="00273BD1"/>
    <w:rsid w:val="00287067"/>
    <w:rsid w:val="00293F0D"/>
    <w:rsid w:val="002A1E92"/>
    <w:rsid w:val="002A7696"/>
    <w:rsid w:val="002C1823"/>
    <w:rsid w:val="002C18FE"/>
    <w:rsid w:val="002C6489"/>
    <w:rsid w:val="002D4CD8"/>
    <w:rsid w:val="002D676F"/>
    <w:rsid w:val="002E5B53"/>
    <w:rsid w:val="00301530"/>
    <w:rsid w:val="0030496F"/>
    <w:rsid w:val="003063FE"/>
    <w:rsid w:val="00313F5C"/>
    <w:rsid w:val="00327DE2"/>
    <w:rsid w:val="00330214"/>
    <w:rsid w:val="00331ABE"/>
    <w:rsid w:val="00335B3F"/>
    <w:rsid w:val="00344E69"/>
    <w:rsid w:val="00352FB6"/>
    <w:rsid w:val="00357918"/>
    <w:rsid w:val="00374CDE"/>
    <w:rsid w:val="003753BB"/>
    <w:rsid w:val="003938C6"/>
    <w:rsid w:val="003B1646"/>
    <w:rsid w:val="003C43FC"/>
    <w:rsid w:val="003D3A2C"/>
    <w:rsid w:val="003D4A80"/>
    <w:rsid w:val="003D4AAC"/>
    <w:rsid w:val="003D7690"/>
    <w:rsid w:val="003F55A6"/>
    <w:rsid w:val="004073F6"/>
    <w:rsid w:val="00412A53"/>
    <w:rsid w:val="00424B42"/>
    <w:rsid w:val="00426B5E"/>
    <w:rsid w:val="0043217B"/>
    <w:rsid w:val="00432D2A"/>
    <w:rsid w:val="004330DA"/>
    <w:rsid w:val="00445FDD"/>
    <w:rsid w:val="0045029A"/>
    <w:rsid w:val="00456E5A"/>
    <w:rsid w:val="004627BA"/>
    <w:rsid w:val="00464045"/>
    <w:rsid w:val="00464094"/>
    <w:rsid w:val="0046587D"/>
    <w:rsid w:val="00485ED9"/>
    <w:rsid w:val="00491945"/>
    <w:rsid w:val="00494936"/>
    <w:rsid w:val="004A0353"/>
    <w:rsid w:val="004B4AD1"/>
    <w:rsid w:val="004C039C"/>
    <w:rsid w:val="004C3387"/>
    <w:rsid w:val="004C33AD"/>
    <w:rsid w:val="004C5388"/>
    <w:rsid w:val="004D05CE"/>
    <w:rsid w:val="004E5BB0"/>
    <w:rsid w:val="004F1404"/>
    <w:rsid w:val="0050526B"/>
    <w:rsid w:val="005067E9"/>
    <w:rsid w:val="00511B80"/>
    <w:rsid w:val="00512B1C"/>
    <w:rsid w:val="005259B1"/>
    <w:rsid w:val="00537E5F"/>
    <w:rsid w:val="005412E3"/>
    <w:rsid w:val="00541D65"/>
    <w:rsid w:val="005553CE"/>
    <w:rsid w:val="00577D7B"/>
    <w:rsid w:val="005839DD"/>
    <w:rsid w:val="00596080"/>
    <w:rsid w:val="005B555A"/>
    <w:rsid w:val="005B5854"/>
    <w:rsid w:val="005C019A"/>
    <w:rsid w:val="005C1F3D"/>
    <w:rsid w:val="005D068B"/>
    <w:rsid w:val="005E18E1"/>
    <w:rsid w:val="005E2672"/>
    <w:rsid w:val="005E7437"/>
    <w:rsid w:val="005F06F9"/>
    <w:rsid w:val="005F6198"/>
    <w:rsid w:val="0060226B"/>
    <w:rsid w:val="0061246A"/>
    <w:rsid w:val="0061520D"/>
    <w:rsid w:val="006156E6"/>
    <w:rsid w:val="006306B5"/>
    <w:rsid w:val="00646CF7"/>
    <w:rsid w:val="006478A3"/>
    <w:rsid w:val="006603B0"/>
    <w:rsid w:val="00661BD4"/>
    <w:rsid w:val="0067234D"/>
    <w:rsid w:val="00673AC8"/>
    <w:rsid w:val="00684FC3"/>
    <w:rsid w:val="006936B2"/>
    <w:rsid w:val="006A0446"/>
    <w:rsid w:val="006A0D54"/>
    <w:rsid w:val="006A7A90"/>
    <w:rsid w:val="006B2CAC"/>
    <w:rsid w:val="006C575E"/>
    <w:rsid w:val="006D1418"/>
    <w:rsid w:val="006E4CFA"/>
    <w:rsid w:val="00722461"/>
    <w:rsid w:val="007533FB"/>
    <w:rsid w:val="00760C1F"/>
    <w:rsid w:val="00773C36"/>
    <w:rsid w:val="00780413"/>
    <w:rsid w:val="007C31FB"/>
    <w:rsid w:val="007C3CC8"/>
    <w:rsid w:val="007D5596"/>
    <w:rsid w:val="007D570D"/>
    <w:rsid w:val="007D59AE"/>
    <w:rsid w:val="007F2737"/>
    <w:rsid w:val="00802BAD"/>
    <w:rsid w:val="00803FCA"/>
    <w:rsid w:val="00815728"/>
    <w:rsid w:val="0082285C"/>
    <w:rsid w:val="00822E8A"/>
    <w:rsid w:val="008254F6"/>
    <w:rsid w:val="00832B91"/>
    <w:rsid w:val="00837B33"/>
    <w:rsid w:val="00847FE1"/>
    <w:rsid w:val="00856A81"/>
    <w:rsid w:val="0086415D"/>
    <w:rsid w:val="00865007"/>
    <w:rsid w:val="00865869"/>
    <w:rsid w:val="00873EFC"/>
    <w:rsid w:val="00875375"/>
    <w:rsid w:val="00896570"/>
    <w:rsid w:val="00897998"/>
    <w:rsid w:val="008A201F"/>
    <w:rsid w:val="008B4714"/>
    <w:rsid w:val="008B7345"/>
    <w:rsid w:val="008C12B4"/>
    <w:rsid w:val="008E1456"/>
    <w:rsid w:val="008E38BD"/>
    <w:rsid w:val="008E71D5"/>
    <w:rsid w:val="008F2D91"/>
    <w:rsid w:val="00900813"/>
    <w:rsid w:val="00901831"/>
    <w:rsid w:val="00906523"/>
    <w:rsid w:val="0091404F"/>
    <w:rsid w:val="009169FC"/>
    <w:rsid w:val="00935781"/>
    <w:rsid w:val="009405AC"/>
    <w:rsid w:val="00942818"/>
    <w:rsid w:val="00943707"/>
    <w:rsid w:val="00953B38"/>
    <w:rsid w:val="00954421"/>
    <w:rsid w:val="00960E1C"/>
    <w:rsid w:val="00961AD1"/>
    <w:rsid w:val="009713BF"/>
    <w:rsid w:val="009763A8"/>
    <w:rsid w:val="00993824"/>
    <w:rsid w:val="00996100"/>
    <w:rsid w:val="009A6745"/>
    <w:rsid w:val="009A6B74"/>
    <w:rsid w:val="009B1FCD"/>
    <w:rsid w:val="009B382A"/>
    <w:rsid w:val="009E64FB"/>
    <w:rsid w:val="009F3D73"/>
    <w:rsid w:val="00A0137C"/>
    <w:rsid w:val="00A03DDF"/>
    <w:rsid w:val="00A05CD1"/>
    <w:rsid w:val="00A15145"/>
    <w:rsid w:val="00A26381"/>
    <w:rsid w:val="00A41996"/>
    <w:rsid w:val="00A65248"/>
    <w:rsid w:val="00A7319F"/>
    <w:rsid w:val="00A8043C"/>
    <w:rsid w:val="00A80477"/>
    <w:rsid w:val="00A8075C"/>
    <w:rsid w:val="00A85312"/>
    <w:rsid w:val="00A9426C"/>
    <w:rsid w:val="00AA1123"/>
    <w:rsid w:val="00AB3F4B"/>
    <w:rsid w:val="00AD15DB"/>
    <w:rsid w:val="00AD19CC"/>
    <w:rsid w:val="00AF233B"/>
    <w:rsid w:val="00B00ACF"/>
    <w:rsid w:val="00B04AA4"/>
    <w:rsid w:val="00B110C1"/>
    <w:rsid w:val="00B12580"/>
    <w:rsid w:val="00B20172"/>
    <w:rsid w:val="00B36C39"/>
    <w:rsid w:val="00B406D8"/>
    <w:rsid w:val="00B46E97"/>
    <w:rsid w:val="00B57C32"/>
    <w:rsid w:val="00B72F3A"/>
    <w:rsid w:val="00B73586"/>
    <w:rsid w:val="00B7718A"/>
    <w:rsid w:val="00B83468"/>
    <w:rsid w:val="00B95C47"/>
    <w:rsid w:val="00BA034F"/>
    <w:rsid w:val="00BA4AEB"/>
    <w:rsid w:val="00BC114D"/>
    <w:rsid w:val="00BC6CD0"/>
    <w:rsid w:val="00BE2789"/>
    <w:rsid w:val="00BE7679"/>
    <w:rsid w:val="00BE78E4"/>
    <w:rsid w:val="00BF6615"/>
    <w:rsid w:val="00C03AB4"/>
    <w:rsid w:val="00C056BB"/>
    <w:rsid w:val="00C129E3"/>
    <w:rsid w:val="00C17124"/>
    <w:rsid w:val="00C174F5"/>
    <w:rsid w:val="00C30470"/>
    <w:rsid w:val="00C33160"/>
    <w:rsid w:val="00C34187"/>
    <w:rsid w:val="00C3499C"/>
    <w:rsid w:val="00C35E1C"/>
    <w:rsid w:val="00C3778E"/>
    <w:rsid w:val="00C404BD"/>
    <w:rsid w:val="00C43FFF"/>
    <w:rsid w:val="00C523BB"/>
    <w:rsid w:val="00C707FF"/>
    <w:rsid w:val="00C84DB2"/>
    <w:rsid w:val="00C86964"/>
    <w:rsid w:val="00C9399D"/>
    <w:rsid w:val="00CB0099"/>
    <w:rsid w:val="00CB0867"/>
    <w:rsid w:val="00CB1E83"/>
    <w:rsid w:val="00CC0951"/>
    <w:rsid w:val="00CC23A6"/>
    <w:rsid w:val="00CC3CA8"/>
    <w:rsid w:val="00CC7D2C"/>
    <w:rsid w:val="00CE0232"/>
    <w:rsid w:val="00CE6252"/>
    <w:rsid w:val="00CF73C8"/>
    <w:rsid w:val="00D01BC7"/>
    <w:rsid w:val="00D02C41"/>
    <w:rsid w:val="00D036B4"/>
    <w:rsid w:val="00D17577"/>
    <w:rsid w:val="00D502E9"/>
    <w:rsid w:val="00D56C0B"/>
    <w:rsid w:val="00D602A0"/>
    <w:rsid w:val="00D760EF"/>
    <w:rsid w:val="00D769CB"/>
    <w:rsid w:val="00D84097"/>
    <w:rsid w:val="00D96010"/>
    <w:rsid w:val="00DA072E"/>
    <w:rsid w:val="00DA7285"/>
    <w:rsid w:val="00DB1ADA"/>
    <w:rsid w:val="00DB36D0"/>
    <w:rsid w:val="00DB4B8B"/>
    <w:rsid w:val="00DC4D4C"/>
    <w:rsid w:val="00E145FD"/>
    <w:rsid w:val="00E16088"/>
    <w:rsid w:val="00E205BF"/>
    <w:rsid w:val="00E21266"/>
    <w:rsid w:val="00E43660"/>
    <w:rsid w:val="00E577B6"/>
    <w:rsid w:val="00E62EC6"/>
    <w:rsid w:val="00E7533C"/>
    <w:rsid w:val="00E77B36"/>
    <w:rsid w:val="00E97B85"/>
    <w:rsid w:val="00EA4143"/>
    <w:rsid w:val="00EA6B78"/>
    <w:rsid w:val="00EB7860"/>
    <w:rsid w:val="00EC2A72"/>
    <w:rsid w:val="00EC5C25"/>
    <w:rsid w:val="00EC71B0"/>
    <w:rsid w:val="00EE1314"/>
    <w:rsid w:val="00EE3190"/>
    <w:rsid w:val="00EE6D62"/>
    <w:rsid w:val="00EE6DFA"/>
    <w:rsid w:val="00EE7B95"/>
    <w:rsid w:val="00F05559"/>
    <w:rsid w:val="00F0634B"/>
    <w:rsid w:val="00F1036E"/>
    <w:rsid w:val="00F1666E"/>
    <w:rsid w:val="00F17EB6"/>
    <w:rsid w:val="00F23A90"/>
    <w:rsid w:val="00F2555C"/>
    <w:rsid w:val="00F450A4"/>
    <w:rsid w:val="00F51CC6"/>
    <w:rsid w:val="00F52897"/>
    <w:rsid w:val="00F57A06"/>
    <w:rsid w:val="00F600AD"/>
    <w:rsid w:val="00F625F0"/>
    <w:rsid w:val="00F673B8"/>
    <w:rsid w:val="00F71A1A"/>
    <w:rsid w:val="00F833FF"/>
    <w:rsid w:val="00F93EDD"/>
    <w:rsid w:val="00FA06B3"/>
    <w:rsid w:val="00FC3D8B"/>
    <w:rsid w:val="00FD13A6"/>
    <w:rsid w:val="00FE2BF0"/>
    <w:rsid w:val="00FE63FA"/>
    <w:rsid w:val="00FF0588"/>
    <w:rsid w:val="00FF5A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649FFB74"/>
  <w15:chartTrackingRefBased/>
  <w15:docId w15:val="{863E15A2-49A5-4D2A-A4C0-3311C0C65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C6CD0"/>
    <w:pPr>
      <w:spacing w:after="160" w:line="259" w:lineRule="auto"/>
      <w:jc w:val="both"/>
    </w:pPr>
    <w:rPr>
      <w:rFonts w:ascii="Arial" w:hAnsi="Arial"/>
      <w:szCs w:val="22"/>
    </w:rPr>
  </w:style>
  <w:style w:type="paragraph" w:styleId="berschrift1">
    <w:name w:val="heading 1"/>
    <w:basedOn w:val="Standard"/>
    <w:next w:val="Standard"/>
    <w:link w:val="berschrift1Zchn"/>
    <w:autoRedefine/>
    <w:uiPriority w:val="9"/>
    <w:qFormat/>
    <w:rsid w:val="00CB1E83"/>
    <w:pPr>
      <w:keepNext/>
      <w:keepLines/>
      <w:numPr>
        <w:numId w:val="1"/>
      </w:numPr>
      <w:spacing w:before="200" w:after="0" w:line="240" w:lineRule="auto"/>
      <w:ind w:left="567" w:hanging="567"/>
      <w:outlineLvl w:val="0"/>
    </w:pPr>
    <w:rPr>
      <w:rFonts w:eastAsia="SimSun"/>
      <w:b/>
      <w:bCs/>
      <w:color w:val="000000"/>
      <w:sz w:val="32"/>
      <w:szCs w:val="36"/>
    </w:rPr>
  </w:style>
  <w:style w:type="paragraph" w:styleId="berschrift2">
    <w:name w:val="heading 2"/>
    <w:basedOn w:val="Standard"/>
    <w:next w:val="Standard"/>
    <w:link w:val="berschrift2Zchn"/>
    <w:autoRedefine/>
    <w:uiPriority w:val="9"/>
    <w:unhideWhenUsed/>
    <w:qFormat/>
    <w:rsid w:val="00CB1E83"/>
    <w:pPr>
      <w:keepNext/>
      <w:keepLines/>
      <w:numPr>
        <w:ilvl w:val="1"/>
        <w:numId w:val="1"/>
      </w:numPr>
      <w:spacing w:before="100" w:after="100" w:line="240" w:lineRule="auto"/>
      <w:ind w:left="567" w:hanging="567"/>
      <w:outlineLvl w:val="1"/>
    </w:pPr>
    <w:rPr>
      <w:rFonts w:eastAsia="SimSun"/>
      <w:b/>
      <w:bCs/>
      <w:color w:val="000000"/>
      <w:sz w:val="24"/>
      <w:szCs w:val="28"/>
    </w:rPr>
  </w:style>
  <w:style w:type="paragraph" w:styleId="berschrift3">
    <w:name w:val="heading 3"/>
    <w:basedOn w:val="Standard"/>
    <w:next w:val="Standard"/>
    <w:link w:val="berschrift3Zchn"/>
    <w:autoRedefine/>
    <w:uiPriority w:val="9"/>
    <w:unhideWhenUsed/>
    <w:qFormat/>
    <w:rsid w:val="00BC6CD0"/>
    <w:pPr>
      <w:keepNext/>
      <w:keepLines/>
      <w:numPr>
        <w:ilvl w:val="2"/>
        <w:numId w:val="1"/>
      </w:numPr>
      <w:spacing w:before="200" w:after="0" w:line="240" w:lineRule="auto"/>
      <w:ind w:left="567" w:hanging="567"/>
      <w:outlineLvl w:val="2"/>
    </w:pPr>
    <w:rPr>
      <w:rFonts w:eastAsia="SimSun"/>
      <w:b/>
      <w:bCs/>
      <w:color w:val="000000"/>
    </w:rPr>
  </w:style>
  <w:style w:type="paragraph" w:styleId="berschrift4">
    <w:name w:val="heading 4"/>
    <w:basedOn w:val="Standard"/>
    <w:next w:val="Standard"/>
    <w:link w:val="berschrift4Zchn"/>
    <w:uiPriority w:val="9"/>
    <w:semiHidden/>
    <w:unhideWhenUsed/>
    <w:qFormat/>
    <w:rsid w:val="004F1404"/>
    <w:pPr>
      <w:keepNext/>
      <w:keepLines/>
      <w:numPr>
        <w:ilvl w:val="3"/>
        <w:numId w:val="1"/>
      </w:numPr>
      <w:spacing w:before="200" w:after="0"/>
      <w:outlineLvl w:val="3"/>
    </w:pPr>
    <w:rPr>
      <w:rFonts w:ascii="Calibri Light" w:eastAsia="SimSun" w:hAnsi="Calibri Light"/>
      <w:b/>
      <w:bCs/>
      <w:i/>
      <w:iCs/>
      <w:color w:val="000000"/>
    </w:rPr>
  </w:style>
  <w:style w:type="paragraph" w:styleId="berschrift5">
    <w:name w:val="heading 5"/>
    <w:basedOn w:val="Standard"/>
    <w:next w:val="Standard"/>
    <w:link w:val="berschrift5Zchn"/>
    <w:uiPriority w:val="9"/>
    <w:semiHidden/>
    <w:unhideWhenUsed/>
    <w:qFormat/>
    <w:rsid w:val="004F1404"/>
    <w:pPr>
      <w:keepNext/>
      <w:keepLines/>
      <w:numPr>
        <w:ilvl w:val="4"/>
        <w:numId w:val="1"/>
      </w:numPr>
      <w:spacing w:before="200" w:after="0"/>
      <w:outlineLvl w:val="4"/>
    </w:pPr>
    <w:rPr>
      <w:rFonts w:ascii="Calibri Light" w:eastAsia="SimSun" w:hAnsi="Calibri Light"/>
      <w:color w:val="323E4F"/>
    </w:rPr>
  </w:style>
  <w:style w:type="paragraph" w:styleId="berschrift6">
    <w:name w:val="heading 6"/>
    <w:basedOn w:val="Standard"/>
    <w:next w:val="Standard"/>
    <w:link w:val="berschrift6Zchn"/>
    <w:uiPriority w:val="9"/>
    <w:semiHidden/>
    <w:unhideWhenUsed/>
    <w:qFormat/>
    <w:rsid w:val="004F1404"/>
    <w:pPr>
      <w:keepNext/>
      <w:keepLines/>
      <w:numPr>
        <w:ilvl w:val="5"/>
        <w:numId w:val="1"/>
      </w:numPr>
      <w:spacing w:before="200" w:after="0"/>
      <w:outlineLvl w:val="5"/>
    </w:pPr>
    <w:rPr>
      <w:rFonts w:ascii="Calibri Light" w:eastAsia="SimSun" w:hAnsi="Calibri Light"/>
      <w:i/>
      <w:iCs/>
      <w:color w:val="323E4F"/>
    </w:rPr>
  </w:style>
  <w:style w:type="paragraph" w:styleId="berschrift7">
    <w:name w:val="heading 7"/>
    <w:basedOn w:val="Standard"/>
    <w:next w:val="Standard"/>
    <w:link w:val="berschrift7Zchn"/>
    <w:uiPriority w:val="9"/>
    <w:semiHidden/>
    <w:unhideWhenUsed/>
    <w:qFormat/>
    <w:rsid w:val="004F1404"/>
    <w:pPr>
      <w:keepNext/>
      <w:keepLines/>
      <w:numPr>
        <w:ilvl w:val="6"/>
        <w:numId w:val="1"/>
      </w:numPr>
      <w:spacing w:before="200" w:after="0"/>
      <w:outlineLvl w:val="6"/>
    </w:pPr>
    <w:rPr>
      <w:rFonts w:ascii="Calibri Light" w:eastAsia="SimSun" w:hAnsi="Calibri Light"/>
      <w:i/>
      <w:iCs/>
      <w:color w:val="404040"/>
    </w:rPr>
  </w:style>
  <w:style w:type="paragraph" w:styleId="berschrift8">
    <w:name w:val="heading 8"/>
    <w:basedOn w:val="Standard"/>
    <w:next w:val="Standard"/>
    <w:link w:val="berschrift8Zchn"/>
    <w:uiPriority w:val="9"/>
    <w:semiHidden/>
    <w:unhideWhenUsed/>
    <w:qFormat/>
    <w:rsid w:val="004F1404"/>
    <w:pPr>
      <w:keepNext/>
      <w:keepLines/>
      <w:numPr>
        <w:ilvl w:val="7"/>
        <w:numId w:val="1"/>
      </w:numPr>
      <w:spacing w:before="200" w:after="0"/>
      <w:outlineLvl w:val="7"/>
    </w:pPr>
    <w:rPr>
      <w:rFonts w:ascii="Calibri Light" w:eastAsia="SimSun" w:hAnsi="Calibri Light"/>
      <w:color w:val="404040"/>
      <w:szCs w:val="20"/>
    </w:rPr>
  </w:style>
  <w:style w:type="paragraph" w:styleId="berschrift9">
    <w:name w:val="heading 9"/>
    <w:basedOn w:val="Standard"/>
    <w:next w:val="Standard"/>
    <w:link w:val="berschrift9Zchn"/>
    <w:uiPriority w:val="9"/>
    <w:semiHidden/>
    <w:unhideWhenUsed/>
    <w:qFormat/>
    <w:rsid w:val="004F1404"/>
    <w:pPr>
      <w:keepNext/>
      <w:keepLines/>
      <w:numPr>
        <w:ilvl w:val="8"/>
        <w:numId w:val="1"/>
      </w:numPr>
      <w:spacing w:before="200" w:after="0"/>
      <w:outlineLvl w:val="8"/>
    </w:pPr>
    <w:rPr>
      <w:rFonts w:ascii="Calibri Light" w:eastAsia="SimSun" w:hAnsi="Calibri Light"/>
      <w:i/>
      <w:iCs/>
      <w:color w:val="40404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semiHidden/>
    <w:rsid w:val="00D602A0"/>
    <w:pPr>
      <w:ind w:left="708"/>
    </w:pPr>
  </w:style>
  <w:style w:type="paragraph" w:styleId="Textkrper">
    <w:name w:val="Body Text"/>
    <w:basedOn w:val="Standard"/>
    <w:semiHidden/>
    <w:rsid w:val="00D602A0"/>
    <w:rPr>
      <w:szCs w:val="17"/>
    </w:rPr>
  </w:style>
  <w:style w:type="paragraph" w:styleId="Sprechblasentext">
    <w:name w:val="Balloon Text"/>
    <w:basedOn w:val="Standard"/>
    <w:semiHidden/>
    <w:rsid w:val="00D602A0"/>
    <w:rPr>
      <w:rFonts w:ascii="Tahoma" w:hAnsi="Tahoma" w:cs="Tahoma"/>
      <w:sz w:val="16"/>
      <w:szCs w:val="16"/>
    </w:rPr>
  </w:style>
  <w:style w:type="character" w:styleId="Kommentarzeichen">
    <w:name w:val="annotation reference"/>
    <w:semiHidden/>
    <w:unhideWhenUsed/>
    <w:rsid w:val="00D602A0"/>
    <w:rPr>
      <w:sz w:val="16"/>
      <w:szCs w:val="16"/>
    </w:rPr>
  </w:style>
  <w:style w:type="paragraph" w:styleId="Kommentartext">
    <w:name w:val="annotation text"/>
    <w:basedOn w:val="Standard"/>
    <w:semiHidden/>
    <w:unhideWhenUsed/>
    <w:rsid w:val="00D602A0"/>
    <w:rPr>
      <w:szCs w:val="20"/>
    </w:rPr>
  </w:style>
  <w:style w:type="character" w:customStyle="1" w:styleId="KommentartextZchn">
    <w:name w:val="Kommentartext Zchn"/>
    <w:semiHidden/>
    <w:rsid w:val="00D602A0"/>
    <w:rPr>
      <w:lang w:val="de-AT"/>
    </w:rPr>
  </w:style>
  <w:style w:type="paragraph" w:styleId="Kommentarthema">
    <w:name w:val="annotation subject"/>
    <w:basedOn w:val="Kommentartext"/>
    <w:next w:val="Kommentartext"/>
    <w:semiHidden/>
    <w:unhideWhenUsed/>
    <w:rsid w:val="00D602A0"/>
    <w:rPr>
      <w:b/>
      <w:bCs/>
    </w:rPr>
  </w:style>
  <w:style w:type="character" w:customStyle="1" w:styleId="KommentarthemaZchn">
    <w:name w:val="Kommentarthema Zchn"/>
    <w:semiHidden/>
    <w:rsid w:val="00D602A0"/>
    <w:rPr>
      <w:b/>
      <w:bCs/>
      <w:lang w:val="de-AT"/>
    </w:rPr>
  </w:style>
  <w:style w:type="character" w:styleId="Hyperlink">
    <w:name w:val="Hyperlink"/>
    <w:unhideWhenUsed/>
    <w:rsid w:val="00D602A0"/>
    <w:rPr>
      <w:color w:val="0000FF"/>
      <w:u w:val="single"/>
    </w:rPr>
  </w:style>
  <w:style w:type="paragraph" w:styleId="Listenabsatz">
    <w:name w:val="List Paragraph"/>
    <w:basedOn w:val="Standard"/>
    <w:uiPriority w:val="34"/>
    <w:qFormat/>
    <w:rsid w:val="004F1404"/>
    <w:pPr>
      <w:ind w:left="720"/>
      <w:contextualSpacing/>
    </w:pPr>
  </w:style>
  <w:style w:type="paragraph" w:styleId="Kopfzeile">
    <w:name w:val="header"/>
    <w:basedOn w:val="Standard"/>
    <w:link w:val="KopfzeileZchn"/>
    <w:uiPriority w:val="99"/>
    <w:unhideWhenUsed/>
    <w:rsid w:val="00344E69"/>
    <w:pPr>
      <w:tabs>
        <w:tab w:val="center" w:pos="4536"/>
        <w:tab w:val="right" w:pos="9072"/>
      </w:tabs>
    </w:pPr>
  </w:style>
  <w:style w:type="character" w:customStyle="1" w:styleId="KopfzeileZchn">
    <w:name w:val="Kopfzeile Zchn"/>
    <w:link w:val="Kopfzeile"/>
    <w:uiPriority w:val="99"/>
    <w:rsid w:val="00344E69"/>
    <w:rPr>
      <w:sz w:val="24"/>
      <w:szCs w:val="24"/>
      <w:lang w:val="de-AT"/>
    </w:rPr>
  </w:style>
  <w:style w:type="paragraph" w:styleId="Fuzeile">
    <w:name w:val="footer"/>
    <w:basedOn w:val="Standard"/>
    <w:link w:val="FuzeileZchn"/>
    <w:uiPriority w:val="99"/>
    <w:unhideWhenUsed/>
    <w:rsid w:val="00344E69"/>
    <w:pPr>
      <w:tabs>
        <w:tab w:val="center" w:pos="4536"/>
        <w:tab w:val="right" w:pos="9072"/>
      </w:tabs>
    </w:pPr>
  </w:style>
  <w:style w:type="character" w:customStyle="1" w:styleId="FuzeileZchn">
    <w:name w:val="Fußzeile Zchn"/>
    <w:link w:val="Fuzeile"/>
    <w:uiPriority w:val="99"/>
    <w:rsid w:val="00344E69"/>
    <w:rPr>
      <w:sz w:val="24"/>
      <w:szCs w:val="24"/>
      <w:lang w:val="de-AT"/>
    </w:rPr>
  </w:style>
  <w:style w:type="paragraph" w:styleId="berarbeitung">
    <w:name w:val="Revision"/>
    <w:hidden/>
    <w:uiPriority w:val="99"/>
    <w:semiHidden/>
    <w:rsid w:val="00CF73C8"/>
    <w:pPr>
      <w:spacing w:after="200" w:line="276" w:lineRule="auto"/>
      <w:jc w:val="both"/>
    </w:pPr>
    <w:rPr>
      <w:sz w:val="24"/>
      <w:szCs w:val="24"/>
      <w:lang w:val="de-AT"/>
    </w:rPr>
  </w:style>
  <w:style w:type="character" w:customStyle="1" w:styleId="BesuchterHyperlink">
    <w:name w:val="BesuchterHyperlink"/>
    <w:uiPriority w:val="99"/>
    <w:semiHidden/>
    <w:unhideWhenUsed/>
    <w:rsid w:val="00961AD1"/>
    <w:rPr>
      <w:color w:val="800080"/>
      <w:u w:val="single"/>
    </w:rPr>
  </w:style>
  <w:style w:type="paragraph" w:styleId="Titel">
    <w:name w:val="Title"/>
    <w:basedOn w:val="Standard"/>
    <w:next w:val="Standard"/>
    <w:link w:val="TitelZchn"/>
    <w:autoRedefine/>
    <w:uiPriority w:val="10"/>
    <w:qFormat/>
    <w:rsid w:val="00BC6CD0"/>
    <w:pPr>
      <w:spacing w:after="0" w:line="240" w:lineRule="auto"/>
      <w:contextualSpacing/>
    </w:pPr>
    <w:rPr>
      <w:rFonts w:eastAsia="SimSun"/>
      <w:b/>
      <w:color w:val="000000"/>
      <w:sz w:val="52"/>
      <w:szCs w:val="56"/>
    </w:rPr>
  </w:style>
  <w:style w:type="character" w:customStyle="1" w:styleId="TitelZchn">
    <w:name w:val="Titel Zchn"/>
    <w:link w:val="Titel"/>
    <w:uiPriority w:val="10"/>
    <w:rsid w:val="00BC6CD0"/>
    <w:rPr>
      <w:rFonts w:ascii="Arial" w:eastAsia="SimSun" w:hAnsi="Arial" w:cs="Times New Roman"/>
      <w:b/>
      <w:color w:val="000000"/>
      <w:sz w:val="52"/>
      <w:szCs w:val="56"/>
    </w:rPr>
  </w:style>
  <w:style w:type="character" w:customStyle="1" w:styleId="berschrift1Zchn">
    <w:name w:val="Überschrift 1 Zchn"/>
    <w:link w:val="berschrift1"/>
    <w:uiPriority w:val="9"/>
    <w:rsid w:val="00CB1E83"/>
    <w:rPr>
      <w:rFonts w:ascii="Arial" w:eastAsia="SimSun" w:hAnsi="Arial"/>
      <w:b/>
      <w:bCs/>
      <w:color w:val="000000"/>
      <w:sz w:val="32"/>
      <w:szCs w:val="36"/>
    </w:rPr>
  </w:style>
  <w:style w:type="character" w:customStyle="1" w:styleId="berschrift2Zchn">
    <w:name w:val="Überschrift 2 Zchn"/>
    <w:link w:val="berschrift2"/>
    <w:uiPriority w:val="9"/>
    <w:rsid w:val="00CB1E83"/>
    <w:rPr>
      <w:rFonts w:ascii="Arial" w:eastAsia="SimSun" w:hAnsi="Arial"/>
      <w:b/>
      <w:bCs/>
      <w:color w:val="000000"/>
      <w:sz w:val="24"/>
      <w:szCs w:val="28"/>
    </w:rPr>
  </w:style>
  <w:style w:type="paragraph" w:styleId="Untertitel">
    <w:name w:val="Subtitle"/>
    <w:basedOn w:val="Standard"/>
    <w:next w:val="Standard"/>
    <w:link w:val="UntertitelZchn"/>
    <w:uiPriority w:val="11"/>
    <w:qFormat/>
    <w:rsid w:val="00BC6CD0"/>
    <w:pPr>
      <w:numPr>
        <w:ilvl w:val="1"/>
      </w:numPr>
    </w:pPr>
    <w:rPr>
      <w:spacing w:val="10"/>
    </w:rPr>
  </w:style>
  <w:style w:type="character" w:customStyle="1" w:styleId="UntertitelZchn">
    <w:name w:val="Untertitel Zchn"/>
    <w:link w:val="Untertitel"/>
    <w:uiPriority w:val="11"/>
    <w:rsid w:val="00BC6CD0"/>
    <w:rPr>
      <w:rFonts w:ascii="Arial" w:hAnsi="Arial"/>
      <w:spacing w:val="10"/>
      <w:sz w:val="20"/>
    </w:rPr>
  </w:style>
  <w:style w:type="character" w:customStyle="1" w:styleId="berschrift3Zchn">
    <w:name w:val="Überschrift 3 Zchn"/>
    <w:link w:val="berschrift3"/>
    <w:uiPriority w:val="9"/>
    <w:rsid w:val="00BC6CD0"/>
    <w:rPr>
      <w:rFonts w:ascii="Arial" w:eastAsia="SimSun" w:hAnsi="Arial"/>
      <w:b/>
      <w:bCs/>
      <w:color w:val="000000"/>
      <w:szCs w:val="22"/>
    </w:rPr>
  </w:style>
  <w:style w:type="character" w:customStyle="1" w:styleId="berschrift4Zchn">
    <w:name w:val="Überschrift 4 Zchn"/>
    <w:link w:val="berschrift4"/>
    <w:uiPriority w:val="9"/>
    <w:semiHidden/>
    <w:rsid w:val="004F1404"/>
    <w:rPr>
      <w:rFonts w:ascii="Calibri Light" w:eastAsia="SimSun" w:hAnsi="Calibri Light"/>
      <w:b/>
      <w:bCs/>
      <w:i/>
      <w:iCs/>
      <w:color w:val="000000"/>
      <w:szCs w:val="22"/>
    </w:rPr>
  </w:style>
  <w:style w:type="character" w:customStyle="1" w:styleId="berschrift5Zchn">
    <w:name w:val="Überschrift 5 Zchn"/>
    <w:link w:val="berschrift5"/>
    <w:uiPriority w:val="9"/>
    <w:semiHidden/>
    <w:rsid w:val="004F1404"/>
    <w:rPr>
      <w:rFonts w:ascii="Calibri Light" w:eastAsia="SimSun" w:hAnsi="Calibri Light"/>
      <w:color w:val="323E4F"/>
      <w:szCs w:val="22"/>
    </w:rPr>
  </w:style>
  <w:style w:type="character" w:customStyle="1" w:styleId="berschrift6Zchn">
    <w:name w:val="Überschrift 6 Zchn"/>
    <w:link w:val="berschrift6"/>
    <w:uiPriority w:val="9"/>
    <w:semiHidden/>
    <w:rsid w:val="004F1404"/>
    <w:rPr>
      <w:rFonts w:ascii="Calibri Light" w:eastAsia="SimSun" w:hAnsi="Calibri Light"/>
      <w:i/>
      <w:iCs/>
      <w:color w:val="323E4F"/>
      <w:szCs w:val="22"/>
    </w:rPr>
  </w:style>
  <w:style w:type="character" w:customStyle="1" w:styleId="berschrift7Zchn">
    <w:name w:val="Überschrift 7 Zchn"/>
    <w:link w:val="berschrift7"/>
    <w:uiPriority w:val="9"/>
    <w:semiHidden/>
    <w:rsid w:val="004F1404"/>
    <w:rPr>
      <w:rFonts w:ascii="Calibri Light" w:eastAsia="SimSun" w:hAnsi="Calibri Light"/>
      <w:i/>
      <w:iCs/>
      <w:color w:val="404040"/>
      <w:szCs w:val="22"/>
    </w:rPr>
  </w:style>
  <w:style w:type="character" w:customStyle="1" w:styleId="berschrift8Zchn">
    <w:name w:val="Überschrift 8 Zchn"/>
    <w:link w:val="berschrift8"/>
    <w:uiPriority w:val="9"/>
    <w:semiHidden/>
    <w:rsid w:val="004F1404"/>
    <w:rPr>
      <w:rFonts w:ascii="Calibri Light" w:eastAsia="SimSun" w:hAnsi="Calibri Light"/>
      <w:color w:val="404040"/>
    </w:rPr>
  </w:style>
  <w:style w:type="character" w:customStyle="1" w:styleId="berschrift9Zchn">
    <w:name w:val="Überschrift 9 Zchn"/>
    <w:link w:val="berschrift9"/>
    <w:uiPriority w:val="9"/>
    <w:semiHidden/>
    <w:rsid w:val="004F1404"/>
    <w:rPr>
      <w:rFonts w:ascii="Calibri Light" w:eastAsia="SimSun" w:hAnsi="Calibri Light"/>
      <w:i/>
      <w:iCs/>
      <w:color w:val="404040"/>
    </w:rPr>
  </w:style>
  <w:style w:type="paragraph" w:styleId="Beschriftung">
    <w:name w:val="caption"/>
    <w:basedOn w:val="Standard"/>
    <w:next w:val="Standard"/>
    <w:uiPriority w:val="35"/>
    <w:semiHidden/>
    <w:unhideWhenUsed/>
    <w:qFormat/>
    <w:rsid w:val="004F1404"/>
    <w:pPr>
      <w:spacing w:after="200" w:line="240" w:lineRule="auto"/>
    </w:pPr>
    <w:rPr>
      <w:i/>
      <w:iCs/>
      <w:color w:val="44546A"/>
      <w:sz w:val="18"/>
      <w:szCs w:val="18"/>
    </w:rPr>
  </w:style>
  <w:style w:type="character" w:styleId="Fett">
    <w:name w:val="Strong"/>
    <w:uiPriority w:val="22"/>
    <w:qFormat/>
    <w:rsid w:val="004F1404"/>
    <w:rPr>
      <w:b/>
      <w:bCs/>
      <w:color w:val="000000"/>
    </w:rPr>
  </w:style>
  <w:style w:type="character" w:styleId="Hervorhebung">
    <w:name w:val="Emphasis"/>
    <w:uiPriority w:val="20"/>
    <w:qFormat/>
    <w:rsid w:val="004F1404"/>
    <w:rPr>
      <w:i/>
      <w:iCs/>
      <w:color w:val="auto"/>
    </w:rPr>
  </w:style>
  <w:style w:type="paragraph" w:styleId="KeinLeerraum">
    <w:name w:val="No Spacing"/>
    <w:uiPriority w:val="1"/>
    <w:qFormat/>
    <w:rsid w:val="004F1404"/>
    <w:rPr>
      <w:rFonts w:ascii="Arial" w:hAnsi="Arial"/>
      <w:szCs w:val="22"/>
    </w:rPr>
  </w:style>
  <w:style w:type="paragraph" w:styleId="Zitat">
    <w:name w:val="Quote"/>
    <w:basedOn w:val="Standard"/>
    <w:next w:val="Standard"/>
    <w:link w:val="ZitatZchn"/>
    <w:uiPriority w:val="29"/>
    <w:qFormat/>
    <w:rsid w:val="004F1404"/>
    <w:pPr>
      <w:spacing w:before="160"/>
      <w:ind w:left="720" w:right="720"/>
    </w:pPr>
    <w:rPr>
      <w:i/>
      <w:iCs/>
      <w:color w:val="000000"/>
    </w:rPr>
  </w:style>
  <w:style w:type="character" w:customStyle="1" w:styleId="ZitatZchn">
    <w:name w:val="Zitat Zchn"/>
    <w:link w:val="Zitat"/>
    <w:uiPriority w:val="29"/>
    <w:rsid w:val="004F1404"/>
    <w:rPr>
      <w:i/>
      <w:iCs/>
      <w:color w:val="000000"/>
    </w:rPr>
  </w:style>
  <w:style w:type="paragraph" w:styleId="IntensivesZitat">
    <w:name w:val="Intense Quote"/>
    <w:basedOn w:val="Standard"/>
    <w:next w:val="Standard"/>
    <w:link w:val="IntensivesZitatZchn"/>
    <w:uiPriority w:val="30"/>
    <w:qFormat/>
    <w:rsid w:val="004F1404"/>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IntensivesZitatZchn">
    <w:name w:val="Intensives Zitat Zchn"/>
    <w:link w:val="IntensivesZitat"/>
    <w:uiPriority w:val="30"/>
    <w:rsid w:val="004F1404"/>
    <w:rPr>
      <w:color w:val="000000"/>
      <w:shd w:val="clear" w:color="auto" w:fill="F2F2F2"/>
    </w:rPr>
  </w:style>
  <w:style w:type="character" w:styleId="SchwacheHervorhebung">
    <w:name w:val="Subtle Emphasis"/>
    <w:uiPriority w:val="19"/>
    <w:qFormat/>
    <w:rsid w:val="004F1404"/>
    <w:rPr>
      <w:i/>
      <w:iCs/>
      <w:color w:val="404040"/>
    </w:rPr>
  </w:style>
  <w:style w:type="character" w:styleId="IntensiveHervorhebung">
    <w:name w:val="Intense Emphasis"/>
    <w:uiPriority w:val="21"/>
    <w:qFormat/>
    <w:rsid w:val="004F1404"/>
    <w:rPr>
      <w:b/>
      <w:bCs/>
      <w:i/>
      <w:iCs/>
      <w:caps/>
    </w:rPr>
  </w:style>
  <w:style w:type="character" w:styleId="SchwacherVerweis">
    <w:name w:val="Subtle Reference"/>
    <w:uiPriority w:val="31"/>
    <w:qFormat/>
    <w:rsid w:val="004F1404"/>
    <w:rPr>
      <w:smallCaps/>
      <w:color w:val="404040"/>
      <w:u w:val="single" w:color="7F7F7F"/>
    </w:rPr>
  </w:style>
  <w:style w:type="character" w:styleId="IntensiverVerweis">
    <w:name w:val="Intense Reference"/>
    <w:uiPriority w:val="32"/>
    <w:qFormat/>
    <w:rsid w:val="004F1404"/>
    <w:rPr>
      <w:b/>
      <w:bCs/>
      <w:smallCaps/>
      <w:u w:val="single"/>
    </w:rPr>
  </w:style>
  <w:style w:type="character" w:styleId="Buchtitel">
    <w:name w:val="Book Title"/>
    <w:uiPriority w:val="33"/>
    <w:qFormat/>
    <w:rsid w:val="004F1404"/>
    <w:rPr>
      <w:b w:val="0"/>
      <w:bCs w:val="0"/>
      <w:smallCaps/>
      <w:spacing w:val="5"/>
    </w:rPr>
  </w:style>
  <w:style w:type="paragraph" w:styleId="Inhaltsverzeichnisberschrift">
    <w:name w:val="TOC Heading"/>
    <w:basedOn w:val="berschrift1"/>
    <w:next w:val="Standard"/>
    <w:uiPriority w:val="39"/>
    <w:semiHidden/>
    <w:unhideWhenUsed/>
    <w:qFormat/>
    <w:rsid w:val="004F1404"/>
    <w:pPr>
      <w:pBdr>
        <w:bottom w:val="single" w:sz="4" w:space="1" w:color="595959"/>
      </w:pBdr>
      <w:ind w:left="432" w:hanging="432"/>
      <w:outlineLvl w:val="9"/>
    </w:pPr>
    <w:rPr>
      <w:rFonts w:ascii="Calibri Light" w:hAnsi="Calibri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026738">
      <w:bodyDiv w:val="1"/>
      <w:marLeft w:val="0"/>
      <w:marRight w:val="0"/>
      <w:marTop w:val="0"/>
      <w:marBottom w:val="0"/>
      <w:divBdr>
        <w:top w:val="none" w:sz="0" w:space="0" w:color="auto"/>
        <w:left w:val="none" w:sz="0" w:space="0" w:color="auto"/>
        <w:bottom w:val="none" w:sz="0" w:space="0" w:color="auto"/>
        <w:right w:val="none" w:sz="0" w:space="0" w:color="auto"/>
      </w:divBdr>
    </w:div>
    <w:div w:id="1102189888">
      <w:bodyDiv w:val="1"/>
      <w:marLeft w:val="0"/>
      <w:marRight w:val="0"/>
      <w:marTop w:val="0"/>
      <w:marBottom w:val="0"/>
      <w:divBdr>
        <w:top w:val="none" w:sz="0" w:space="0" w:color="auto"/>
        <w:left w:val="none" w:sz="0" w:space="0" w:color="auto"/>
        <w:bottom w:val="none" w:sz="0" w:space="0" w:color="auto"/>
        <w:right w:val="none" w:sz="0" w:space="0" w:color="auto"/>
      </w:divBdr>
    </w:div>
    <w:div w:id="207391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sys.cc/downloads/" TargetMode="External"/><Relationship Id="rId13" Type="http://schemas.openxmlformats.org/officeDocument/2006/relationships/hyperlink" Target="http://www.rtr.at"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tr.a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r.at/de/tk/EEN_V_201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rtr.at/schlichtungsstell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osys.cc"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7EF584-7413-4D50-AFDA-BC1525797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9384</Words>
  <Characters>59120</Characters>
  <Application>Microsoft Office Word</Application>
  <DocSecurity>0</DocSecurity>
  <Lines>492</Lines>
  <Paragraphs>136</Paragraphs>
  <ScaleCrop>false</ScaleCrop>
  <HeadingPairs>
    <vt:vector size="2" baseType="variant">
      <vt:variant>
        <vt:lpstr>Titel</vt:lpstr>
      </vt:variant>
      <vt:variant>
        <vt:i4>1</vt:i4>
      </vt:variant>
    </vt:vector>
  </HeadingPairs>
  <TitlesOfParts>
    <vt:vector size="1" baseType="lpstr">
      <vt:lpstr>MUSTER AGB</vt:lpstr>
    </vt:vector>
  </TitlesOfParts>
  <Company/>
  <LinksUpToDate>false</LinksUpToDate>
  <CharactersWithSpaces>68368</CharactersWithSpaces>
  <SharedDoc>false</SharedDoc>
  <HLinks>
    <vt:vector size="36" baseType="variant">
      <vt:variant>
        <vt:i4>6619262</vt:i4>
      </vt:variant>
      <vt:variant>
        <vt:i4>15</vt:i4>
      </vt:variant>
      <vt:variant>
        <vt:i4>0</vt:i4>
      </vt:variant>
      <vt:variant>
        <vt:i4>5</vt:i4>
      </vt:variant>
      <vt:variant>
        <vt:lpwstr>http://www.rtr.at/</vt:lpwstr>
      </vt:variant>
      <vt:variant>
        <vt:lpwstr/>
      </vt:variant>
      <vt:variant>
        <vt:i4>6619262</vt:i4>
      </vt:variant>
      <vt:variant>
        <vt:i4>12</vt:i4>
      </vt:variant>
      <vt:variant>
        <vt:i4>0</vt:i4>
      </vt:variant>
      <vt:variant>
        <vt:i4>5</vt:i4>
      </vt:variant>
      <vt:variant>
        <vt:lpwstr>http://www.rtr.at/</vt:lpwstr>
      </vt:variant>
      <vt:variant>
        <vt:lpwstr/>
      </vt:variant>
      <vt:variant>
        <vt:i4>3670117</vt:i4>
      </vt:variant>
      <vt:variant>
        <vt:i4>9</vt:i4>
      </vt:variant>
      <vt:variant>
        <vt:i4>0</vt:i4>
      </vt:variant>
      <vt:variant>
        <vt:i4>5</vt:i4>
      </vt:variant>
      <vt:variant>
        <vt:lpwstr>https://www.rtr.at/de/tk/EEN_V_2011</vt:lpwstr>
      </vt:variant>
      <vt:variant>
        <vt:lpwstr/>
      </vt:variant>
      <vt:variant>
        <vt:i4>1310739</vt:i4>
      </vt:variant>
      <vt:variant>
        <vt:i4>6</vt:i4>
      </vt:variant>
      <vt:variant>
        <vt:i4>0</vt:i4>
      </vt:variant>
      <vt:variant>
        <vt:i4>5</vt:i4>
      </vt:variant>
      <vt:variant>
        <vt:lpwstr>https://www.rtr.at/schlichtungsstelle</vt:lpwstr>
      </vt:variant>
      <vt:variant>
        <vt:lpwstr/>
      </vt:variant>
      <vt:variant>
        <vt:i4>1245248</vt:i4>
      </vt:variant>
      <vt:variant>
        <vt:i4>3</vt:i4>
      </vt:variant>
      <vt:variant>
        <vt:i4>0</vt:i4>
      </vt:variant>
      <vt:variant>
        <vt:i4>5</vt:i4>
      </vt:variant>
      <vt:variant>
        <vt:lpwstr>https://www.cosys.cc/</vt:lpwstr>
      </vt:variant>
      <vt:variant>
        <vt:lpwstr/>
      </vt:variant>
      <vt:variant>
        <vt:i4>8257637</vt:i4>
      </vt:variant>
      <vt:variant>
        <vt:i4>0</vt:i4>
      </vt:variant>
      <vt:variant>
        <vt:i4>0</vt:i4>
      </vt:variant>
      <vt:variant>
        <vt:i4>5</vt:i4>
      </vt:variant>
      <vt:variant>
        <vt:lpwstr>https://www.cosys.cc/downloads/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 AGB</dc:title>
  <dc:subject/>
  <dc:creator>ISPA</dc:creator>
  <cp:keywords/>
  <dc:description>Stand Jänner 2016</dc:description>
  <cp:lastModifiedBy>Jorj Catalin Colesnicov</cp:lastModifiedBy>
  <cp:revision>2</cp:revision>
  <cp:lastPrinted>2016-05-30T10:37:00Z</cp:lastPrinted>
  <dcterms:created xsi:type="dcterms:W3CDTF">2017-11-06T13:44:00Z</dcterms:created>
  <dcterms:modified xsi:type="dcterms:W3CDTF">2017-11-06T13:44:00Z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gFAAsdpvfP9KDXKltIzPkPyNOz/wf8waDZW/AvuU8J9jXAT/ygT1Q2CtnSXR9WGyvnh9v0+MGZLAOT7S_x000d_
4fadGkgjkiRaZN1hhZJxefuSG214t5STG2Joxo+Aax/5KnMP9fJWd2EbiaoX84r5i4SQzDRFnuS8_x000d_
GdJ9o4XqhevsO94IbjLk32aKhyrC66J6dQBAP3z/tVdQ7c+dCTakPNdy0IF75FlXGMUGfNIknpMu_x000d_
px1e++CBLgQBRJkKi</vt:lpwstr>
  </property>
  <property fmtid="{D5CDD505-2E9C-101B-9397-08002B2CF9AE}" pid="3" name="MAIL_MSG_ID2">
    <vt:lpwstr>B+HKyC2zbUD4MEYgWmaQDdcmXuIRDO7lPTgT5Tq/RgfLkfBedJHku6uuBMJ_x000d_
QUPSJtqkIvqW8tj2iV//CkUC47ysy8CQI2jflA==</vt:lpwstr>
  </property>
  <property fmtid="{D5CDD505-2E9C-101B-9397-08002B2CF9AE}" pid="4" name="RESPONSE_SENDER_NAME">
    <vt:lpwstr>4AAA4Lxe55UJ0C/nMjBiHE410yq3QaQPIu3zcGqqSZFr/EQOlEIxnc/f1Q==</vt:lpwstr>
  </property>
  <property fmtid="{D5CDD505-2E9C-101B-9397-08002B2CF9AE}" pid="5" name="EMAIL_OWNER_ADDRESS">
    <vt:lpwstr>4AAAMz5NUQ6P8J84eriFg/7T5OgAMG/CT9hPA5NCkTGg/DTYB/HoHF0y1Q==</vt:lpwstr>
  </property>
</Properties>
</file>